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sz w:val="24"/>
        </w:rPr>
      </w:pPr>
      <w:r>
        <w:rPr>
          <w:rFonts w:hint="eastAsia" w:ascii="黑体" w:eastAsia="黑体"/>
          <w:sz w:val="36"/>
        </w:rPr>
        <w:t>一、</w:t>
      </w:r>
      <w:r>
        <w:rPr>
          <w:rFonts w:ascii="黑体" w:eastAsia="黑体"/>
          <w:sz w:val="36"/>
        </w:rPr>
        <w:t>作品</w:t>
      </w:r>
      <w:r>
        <w:rPr>
          <w:rFonts w:hint="eastAsia" w:ascii="黑体" w:eastAsia="黑体"/>
          <w:sz w:val="36"/>
        </w:rPr>
        <w:t>申报书（创新组）</w:t>
      </w:r>
    </w:p>
    <w:tbl>
      <w:tblPr>
        <w:tblStyle w:val="9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17"/>
        <w:gridCol w:w="2010"/>
        <w:gridCol w:w="1582"/>
        <w:gridCol w:w="47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  <w:jc w:val="center"/>
        </w:trPr>
        <w:tc>
          <w:tcPr>
            <w:tcW w:w="683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6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ascii="仿宋_GB2312" w:eastAsia="仿宋_GB2312"/>
                <w:b/>
                <w:sz w:val="28"/>
                <w:szCs w:val="28"/>
              </w:rPr>
              <w:t>作品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名称</w:t>
            </w:r>
          </w:p>
        </w:tc>
        <w:tc>
          <w:tcPr>
            <w:tcW w:w="4317" w:type="pct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560" w:lineRule="exact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683" w:type="pc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作品编号</w:t>
            </w:r>
          </w:p>
        </w:tc>
        <w:tc>
          <w:tcPr>
            <w:tcW w:w="1042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0" w:lineRule="atLeast"/>
              <w:ind w:firstLine="480" w:firstLineChars="200"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20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仿宋_GB2312" w:eastAsia="仿宋_GB2312"/>
                <w:b/>
                <w:sz w:val="28"/>
                <w:szCs w:val="28"/>
              </w:rPr>
              <w:t>作品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类型</w:t>
            </w:r>
          </w:p>
        </w:tc>
        <w:tc>
          <w:tcPr>
            <w:tcW w:w="2455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□自然科学类学术论文；□科技发明制作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1" w:hRule="atLeast"/>
          <w:jc w:val="center"/>
        </w:trPr>
        <w:tc>
          <w:tcPr>
            <w:tcW w:w="683" w:type="pct"/>
            <w:vMerge w:val="restart"/>
            <w:tcBorders>
              <w:top w:val="single" w:color="auto" w:sz="4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研究背景与意义</w:t>
            </w:r>
          </w:p>
          <w:p>
            <w:pPr>
              <w:spacing w:line="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(300字以内)</w:t>
            </w:r>
          </w:p>
        </w:tc>
        <w:tc>
          <w:tcPr>
            <w:tcW w:w="4317" w:type="pct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1、研究现状</w:t>
            </w:r>
          </w:p>
          <w:p>
            <w:pPr>
              <w:ind w:firstLine="120" w:firstLineChars="50"/>
              <w:jc w:val="left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4" w:hRule="atLeast"/>
          <w:jc w:val="center"/>
        </w:trPr>
        <w:tc>
          <w:tcPr>
            <w:tcW w:w="683" w:type="pct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4317" w:type="pct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2、研究意义</w:t>
            </w:r>
          </w:p>
          <w:p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  <w:p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5" w:hRule="atLeast"/>
          <w:jc w:val="center"/>
        </w:trPr>
        <w:tc>
          <w:tcPr>
            <w:tcW w:w="683" w:type="pct"/>
            <w:vMerge w:val="restart"/>
            <w:tcBorders>
              <w:top w:val="single" w:color="auto" w:sz="4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研究内容</w:t>
            </w:r>
            <w:r>
              <w:rPr>
                <w:rFonts w:hint="eastAsia" w:ascii="仿宋_GB2312" w:eastAsia="仿宋_GB2312"/>
                <w:b/>
                <w:sz w:val="24"/>
                <w:szCs w:val="24"/>
              </w:rPr>
              <w:t>(600字以内)</w:t>
            </w:r>
          </w:p>
        </w:tc>
        <w:tc>
          <w:tcPr>
            <w:tcW w:w="4317" w:type="pct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1、技术路线</w:t>
            </w:r>
          </w:p>
          <w:p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0" w:lineRule="atLeast"/>
              <w:ind w:firstLine="150" w:firstLineChars="50"/>
              <w:jc w:val="left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1" w:hRule="atLeast"/>
          <w:jc w:val="center"/>
        </w:trPr>
        <w:tc>
          <w:tcPr>
            <w:tcW w:w="683" w:type="pct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4317" w:type="pct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2、实验方法与结果</w:t>
            </w:r>
          </w:p>
          <w:p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  <w:p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1" w:hRule="atLeast"/>
          <w:jc w:val="center"/>
        </w:trPr>
        <w:tc>
          <w:tcPr>
            <w:tcW w:w="683" w:type="pct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4317" w:type="pct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3、实验结论</w:t>
            </w:r>
          </w:p>
          <w:p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  <w:p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1" w:hRule="atLeast"/>
          <w:jc w:val="center"/>
        </w:trPr>
        <w:tc>
          <w:tcPr>
            <w:tcW w:w="683" w:type="pc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创新性</w:t>
            </w:r>
          </w:p>
          <w:p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(100字以内)</w:t>
            </w:r>
          </w:p>
        </w:tc>
        <w:tc>
          <w:tcPr>
            <w:tcW w:w="4317" w:type="pct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1、</w:t>
            </w:r>
          </w:p>
          <w:p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  <w:p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2、</w:t>
            </w:r>
          </w:p>
          <w:p>
            <w:pPr>
              <w:spacing w:line="0" w:lineRule="atLeast"/>
              <w:ind w:firstLine="150" w:firstLineChars="50"/>
              <w:jc w:val="left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0" w:hRule="atLeast"/>
          <w:jc w:val="center"/>
        </w:trPr>
        <w:tc>
          <w:tcPr>
            <w:tcW w:w="6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实用性</w:t>
            </w:r>
          </w:p>
          <w:p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(100字以内)</w:t>
            </w:r>
          </w:p>
        </w:tc>
        <w:tc>
          <w:tcPr>
            <w:tcW w:w="4317" w:type="pct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B050"/>
                <w:sz w:val="24"/>
                <w:szCs w:val="24"/>
              </w:rPr>
              <w:t>（科技发明制作类</w:t>
            </w:r>
            <w:r>
              <w:rPr>
                <w:rFonts w:ascii="仿宋" w:hAnsi="仿宋" w:eastAsia="仿宋" w:cs="仿宋"/>
                <w:b/>
                <w:color w:val="00B050"/>
                <w:sz w:val="24"/>
                <w:szCs w:val="24"/>
              </w:rPr>
              <w:t>作品填写</w:t>
            </w:r>
            <w:r>
              <w:rPr>
                <w:rFonts w:hint="eastAsia" w:ascii="仿宋" w:hAnsi="仿宋" w:eastAsia="仿宋" w:cs="仿宋"/>
                <w:b/>
                <w:color w:val="00B050"/>
                <w:sz w:val="24"/>
                <w:szCs w:val="24"/>
              </w:rPr>
              <w:t>）</w:t>
            </w:r>
          </w:p>
          <w:p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1、</w:t>
            </w:r>
          </w:p>
          <w:p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  <w:p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2、</w:t>
            </w:r>
          </w:p>
          <w:p>
            <w:pPr>
              <w:spacing w:line="0" w:lineRule="atLeast"/>
              <w:ind w:firstLine="120" w:firstLineChars="50"/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1" w:hRule="atLeast"/>
          <w:jc w:val="center"/>
        </w:trPr>
        <w:tc>
          <w:tcPr>
            <w:tcW w:w="683" w:type="pct"/>
            <w:tcBorders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研究成果</w:t>
            </w:r>
            <w:r>
              <w:rPr>
                <w:rFonts w:hint="eastAsia" w:ascii="仿宋_GB2312" w:eastAsia="仿宋_GB2312"/>
                <w:b/>
                <w:sz w:val="24"/>
                <w:szCs w:val="24"/>
              </w:rPr>
              <w:t>(请如实填写)</w:t>
            </w:r>
          </w:p>
        </w:tc>
        <w:tc>
          <w:tcPr>
            <w:tcW w:w="431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tbl>
            <w:tblPr>
              <w:tblStyle w:val="10"/>
              <w:tblpPr w:leftFromText="180" w:rightFromText="180" w:horzAnchor="margin" w:tblpXSpec="center" w:tblpY="-645"/>
              <w:tblOverlap w:val="never"/>
              <w:tblW w:w="478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91"/>
              <w:gridCol w:w="1803"/>
              <w:gridCol w:w="1223"/>
              <w:gridCol w:w="1063"/>
              <w:gridCol w:w="1132"/>
              <w:gridCol w:w="1113"/>
              <w:gridCol w:w="1118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55" w:hRule="atLeast"/>
              </w:trPr>
              <w:tc>
                <w:tcPr>
                  <w:tcW w:w="319" w:type="pct"/>
                  <w:vMerge w:val="restart"/>
                  <w:vAlign w:val="center"/>
                </w:tcPr>
                <w:p>
                  <w:pPr>
                    <w:spacing w:line="400" w:lineRule="exact"/>
                    <w:rPr>
                      <w:rFonts w:ascii="仿宋" w:hAnsi="仿宋" w:eastAsia="仿宋" w:cs="仿宋"/>
                      <w:b/>
                      <w:spacing w:val="-32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spacing w:val="-32"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1145" w:type="pct"/>
                  <w:vMerge w:val="restart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仿宋" w:hAnsi="仿宋" w:eastAsia="仿宋" w:cs="仿宋"/>
                      <w:b/>
                      <w:spacing w:val="-32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sz w:val="24"/>
                      <w:szCs w:val="24"/>
                    </w:rPr>
                    <w:t>作品等级(SCI、EI、核心期刊、非核心期刊、已接收请标注)</w:t>
                  </w:r>
                </w:p>
              </w:tc>
              <w:tc>
                <w:tcPr>
                  <w:tcW w:w="780" w:type="pct"/>
                  <w:vMerge w:val="restart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仿宋" w:hAnsi="仿宋" w:eastAsia="仿宋" w:cs="仿宋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sz w:val="24"/>
                      <w:szCs w:val="24"/>
                    </w:rPr>
                    <w:t>期刊名称</w:t>
                  </w:r>
                </w:p>
              </w:tc>
              <w:tc>
                <w:tcPr>
                  <w:tcW w:w="611" w:type="pct"/>
                  <w:vMerge w:val="restart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仿宋" w:hAnsi="仿宋" w:eastAsia="仿宋" w:cs="仿宋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sz w:val="24"/>
                      <w:szCs w:val="24"/>
                    </w:rPr>
                    <w:t>发表或接收</w:t>
                  </w:r>
                  <w:r>
                    <w:rPr>
                      <w:rFonts w:ascii="仿宋" w:hAnsi="仿宋" w:eastAsia="仿宋" w:cs="仿宋"/>
                      <w:b/>
                      <w:sz w:val="24"/>
                      <w:szCs w:val="24"/>
                    </w:rPr>
                    <w:t>时间</w:t>
                  </w:r>
                </w:p>
              </w:tc>
              <w:tc>
                <w:tcPr>
                  <w:tcW w:w="2144" w:type="pct"/>
                  <w:gridSpan w:val="3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hint="eastAsia" w:ascii="仿宋" w:hAnsi="仿宋" w:eastAsia="仿宋" w:cs="仿宋"/>
                      <w:b/>
                      <w:sz w:val="24"/>
                      <w:szCs w:val="24"/>
                      <w:highlight w:val="none"/>
                    </w:rPr>
                  </w:pPr>
                  <w:bookmarkStart w:id="0" w:name="OLE_LINK2"/>
                  <w:r>
                    <w:rPr>
                      <w:rFonts w:hint="eastAsia" w:ascii="仿宋" w:hAnsi="仿宋" w:eastAsia="仿宋" w:cs="仿宋"/>
                      <w:b/>
                      <w:sz w:val="24"/>
                      <w:szCs w:val="24"/>
                      <w:highlight w:val="none"/>
                    </w:rPr>
                    <w:t>前三名作者身份（指导老师、其他老师、研究生、项目团队第几成员</w:t>
                  </w:r>
                  <w:bookmarkEnd w:id="0"/>
                  <w:r>
                    <w:rPr>
                      <w:rFonts w:hint="eastAsia" w:ascii="仿宋" w:hAnsi="仿宋" w:eastAsia="仿宋" w:cs="仿宋"/>
                      <w:b/>
                      <w:sz w:val="24"/>
                      <w:szCs w:val="24"/>
                      <w:highlight w:val="none"/>
                    </w:rPr>
                    <w:t>、其他人员）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55" w:hRule="atLeast"/>
              </w:trPr>
              <w:tc>
                <w:tcPr>
                  <w:tcW w:w="319" w:type="pct"/>
                  <w:vMerge w:val="continue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45" w:type="pct"/>
                  <w:vMerge w:val="continue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80" w:type="pct"/>
                  <w:vMerge w:val="continue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11" w:type="pct"/>
                  <w:vMerge w:val="continue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22" w:type="pct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仿宋" w:hAnsi="仿宋" w:eastAsia="仿宋" w:cs="仿宋"/>
                      <w:b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sz w:val="24"/>
                      <w:szCs w:val="24"/>
                      <w:highlight w:val="none"/>
                    </w:rPr>
                    <w:t>第一作者</w:t>
                  </w:r>
                </w:p>
              </w:tc>
              <w:tc>
                <w:tcPr>
                  <w:tcW w:w="710" w:type="pct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仿宋" w:hAnsi="仿宋" w:eastAsia="仿宋" w:cs="仿宋"/>
                      <w:b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sz w:val="24"/>
                      <w:szCs w:val="24"/>
                      <w:highlight w:val="none"/>
                    </w:rPr>
                    <w:t>第二作者</w:t>
                  </w:r>
                </w:p>
              </w:tc>
              <w:tc>
                <w:tcPr>
                  <w:tcW w:w="713" w:type="pct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仿宋" w:hAnsi="仿宋" w:eastAsia="仿宋" w:cs="仿宋"/>
                      <w:b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sz w:val="24"/>
                      <w:szCs w:val="24"/>
                      <w:highlight w:val="none"/>
                    </w:rPr>
                    <w:t>第三作者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19" w:type="pct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仿宋" w:hAnsi="仿宋" w:eastAsia="仿宋" w:cs="仿宋"/>
                      <w:b/>
                      <w:spacing w:val="-32"/>
                      <w:kern w:val="0"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spacing w:val="-32"/>
                      <w:kern w:val="0"/>
                      <w:sz w:val="24"/>
                      <w:szCs w:val="24"/>
                      <w:highlight w:val="none"/>
                    </w:rPr>
                    <w:t>例1</w:t>
                  </w:r>
                </w:p>
              </w:tc>
              <w:tc>
                <w:tcPr>
                  <w:tcW w:w="1145" w:type="pct"/>
                  <w:vAlign w:val="center"/>
                </w:tcPr>
                <w:p>
                  <w:pPr>
                    <w:spacing w:line="400" w:lineRule="exact"/>
                    <w:jc w:val="left"/>
                    <w:rPr>
                      <w:rFonts w:ascii="仿宋" w:hAnsi="仿宋" w:eastAsia="仿宋" w:cs="仿宋"/>
                      <w:b/>
                      <w:spacing w:val="-32"/>
                      <w:kern w:val="0"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spacing w:val="-32"/>
                      <w:kern w:val="0"/>
                      <w:sz w:val="24"/>
                      <w:szCs w:val="24"/>
                      <w:highlight w:val="none"/>
                    </w:rPr>
                    <w:t>SCI</w:t>
                  </w:r>
                </w:p>
              </w:tc>
              <w:tc>
                <w:tcPr>
                  <w:tcW w:w="780" w:type="pct"/>
                  <w:vAlign w:val="center"/>
                </w:tcPr>
                <w:p>
                  <w:pPr>
                    <w:spacing w:line="380" w:lineRule="exact"/>
                    <w:jc w:val="left"/>
                    <w:rPr>
                      <w:rFonts w:ascii="仿宋" w:hAnsi="仿宋" w:eastAsia="仿宋" w:cs="仿宋"/>
                      <w:b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sz w:val="24"/>
                      <w:szCs w:val="24"/>
                      <w:highlight w:val="none"/>
                    </w:rPr>
                    <w:t>XXXX</w:t>
                  </w:r>
                </w:p>
              </w:tc>
              <w:tc>
                <w:tcPr>
                  <w:tcW w:w="611" w:type="pct"/>
                  <w:vAlign w:val="center"/>
                </w:tcPr>
                <w:p>
                  <w:pPr>
                    <w:spacing w:line="380" w:lineRule="exact"/>
                    <w:jc w:val="left"/>
                    <w:rPr>
                      <w:rFonts w:ascii="仿宋" w:hAnsi="仿宋" w:eastAsia="仿宋" w:cs="仿宋"/>
                      <w:b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sz w:val="24"/>
                      <w:szCs w:val="24"/>
                      <w:highlight w:val="none"/>
                    </w:rPr>
                    <w:t>2021.03</w:t>
                  </w:r>
                </w:p>
              </w:tc>
              <w:tc>
                <w:tcPr>
                  <w:tcW w:w="722" w:type="pct"/>
                  <w:vAlign w:val="center"/>
                </w:tcPr>
                <w:p>
                  <w:pPr>
                    <w:spacing w:line="380" w:lineRule="exact"/>
                    <w:jc w:val="left"/>
                    <w:rPr>
                      <w:rFonts w:ascii="仿宋" w:hAnsi="仿宋" w:eastAsia="仿宋" w:cs="仿宋"/>
                      <w:b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sz w:val="24"/>
                      <w:szCs w:val="24"/>
                      <w:highlight w:val="none"/>
                    </w:rPr>
                    <w:t>指导老师</w:t>
                  </w:r>
                </w:p>
              </w:tc>
              <w:tc>
                <w:tcPr>
                  <w:tcW w:w="710" w:type="pct"/>
                  <w:vAlign w:val="center"/>
                </w:tcPr>
                <w:p>
                  <w:pPr>
                    <w:spacing w:line="380" w:lineRule="exact"/>
                    <w:jc w:val="left"/>
                    <w:rPr>
                      <w:rFonts w:ascii="仿宋" w:hAnsi="仿宋" w:eastAsia="仿宋" w:cs="仿宋"/>
                      <w:b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sz w:val="24"/>
                      <w:szCs w:val="24"/>
                      <w:highlight w:val="none"/>
                    </w:rPr>
                    <w:t>研究生</w:t>
                  </w:r>
                </w:p>
              </w:tc>
              <w:tc>
                <w:tcPr>
                  <w:tcW w:w="713" w:type="pct"/>
                  <w:vAlign w:val="center"/>
                </w:tcPr>
                <w:p>
                  <w:pPr>
                    <w:spacing w:line="380" w:lineRule="exact"/>
                    <w:jc w:val="left"/>
                    <w:rPr>
                      <w:rFonts w:ascii="仿宋" w:hAnsi="仿宋" w:eastAsia="仿宋" w:cs="仿宋"/>
                      <w:b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sz w:val="24"/>
                      <w:szCs w:val="24"/>
                      <w:highlight w:val="none"/>
                    </w:rPr>
                    <w:t>团队第1成员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19" w:type="pct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仿宋" w:hAnsi="仿宋" w:eastAsia="仿宋" w:cs="仿宋"/>
                      <w:b/>
                      <w:spacing w:val="-32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145" w:type="pct"/>
                  <w:vAlign w:val="center"/>
                </w:tcPr>
                <w:p>
                  <w:pPr>
                    <w:spacing w:line="400" w:lineRule="exact"/>
                    <w:jc w:val="left"/>
                    <w:rPr>
                      <w:rFonts w:ascii="仿宋" w:hAnsi="仿宋" w:eastAsia="仿宋" w:cs="仿宋"/>
                      <w:b/>
                      <w:spacing w:val="-32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80" w:type="pct"/>
                  <w:vAlign w:val="center"/>
                </w:tcPr>
                <w:p>
                  <w:pPr>
                    <w:spacing w:line="380" w:lineRule="exact"/>
                    <w:jc w:val="left"/>
                    <w:rPr>
                      <w:rFonts w:ascii="仿宋" w:hAnsi="仿宋" w:eastAsia="仿宋" w:cs="仿宋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11" w:type="pct"/>
                  <w:vAlign w:val="center"/>
                </w:tcPr>
                <w:p>
                  <w:pPr>
                    <w:spacing w:line="380" w:lineRule="exact"/>
                    <w:jc w:val="left"/>
                    <w:rPr>
                      <w:rFonts w:ascii="仿宋" w:hAnsi="仿宋" w:eastAsia="仿宋" w:cs="仿宋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22" w:type="pct"/>
                  <w:vAlign w:val="center"/>
                </w:tcPr>
                <w:p>
                  <w:pPr>
                    <w:spacing w:line="380" w:lineRule="exact"/>
                    <w:jc w:val="left"/>
                    <w:rPr>
                      <w:rFonts w:ascii="仿宋" w:hAnsi="仿宋" w:eastAsia="仿宋" w:cs="仿宋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10" w:type="pct"/>
                  <w:vAlign w:val="center"/>
                </w:tcPr>
                <w:p>
                  <w:pPr>
                    <w:spacing w:line="380" w:lineRule="exact"/>
                    <w:jc w:val="left"/>
                    <w:rPr>
                      <w:rFonts w:ascii="仿宋" w:hAnsi="仿宋" w:eastAsia="仿宋" w:cs="仿宋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13" w:type="pct"/>
                  <w:vAlign w:val="center"/>
                </w:tcPr>
                <w:p>
                  <w:pPr>
                    <w:spacing w:line="380" w:lineRule="exact"/>
                    <w:jc w:val="left"/>
                    <w:rPr>
                      <w:rFonts w:ascii="仿宋" w:hAnsi="仿宋" w:eastAsia="仿宋" w:cs="仿宋"/>
                      <w:b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19" w:type="pct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仿宋" w:hAnsi="仿宋" w:eastAsia="仿宋" w:cs="仿宋"/>
                      <w:b/>
                      <w:spacing w:val="-32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145" w:type="pct"/>
                  <w:vAlign w:val="center"/>
                </w:tcPr>
                <w:p>
                  <w:pPr>
                    <w:spacing w:line="400" w:lineRule="exact"/>
                    <w:jc w:val="left"/>
                    <w:rPr>
                      <w:rFonts w:ascii="仿宋" w:hAnsi="仿宋" w:eastAsia="仿宋" w:cs="仿宋"/>
                      <w:b/>
                      <w:spacing w:val="-32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80" w:type="pct"/>
                  <w:vAlign w:val="center"/>
                </w:tcPr>
                <w:p>
                  <w:pPr>
                    <w:spacing w:line="380" w:lineRule="exact"/>
                    <w:jc w:val="left"/>
                    <w:rPr>
                      <w:rFonts w:ascii="仿宋" w:hAnsi="仿宋" w:eastAsia="仿宋" w:cs="仿宋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11" w:type="pct"/>
                  <w:vAlign w:val="center"/>
                </w:tcPr>
                <w:p>
                  <w:pPr>
                    <w:spacing w:line="380" w:lineRule="exact"/>
                    <w:jc w:val="left"/>
                    <w:rPr>
                      <w:rFonts w:ascii="仿宋" w:hAnsi="仿宋" w:eastAsia="仿宋" w:cs="仿宋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22" w:type="pct"/>
                  <w:vAlign w:val="center"/>
                </w:tcPr>
                <w:p>
                  <w:pPr>
                    <w:spacing w:line="380" w:lineRule="exact"/>
                    <w:jc w:val="left"/>
                    <w:rPr>
                      <w:rFonts w:ascii="仿宋" w:hAnsi="仿宋" w:eastAsia="仿宋" w:cs="仿宋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10" w:type="pct"/>
                  <w:vAlign w:val="center"/>
                </w:tcPr>
                <w:p>
                  <w:pPr>
                    <w:spacing w:line="380" w:lineRule="exact"/>
                    <w:jc w:val="left"/>
                    <w:rPr>
                      <w:rFonts w:ascii="仿宋" w:hAnsi="仿宋" w:eastAsia="仿宋" w:cs="仿宋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13" w:type="pct"/>
                  <w:vAlign w:val="center"/>
                </w:tcPr>
                <w:p>
                  <w:pPr>
                    <w:spacing w:line="380" w:lineRule="exact"/>
                    <w:jc w:val="left"/>
                    <w:rPr>
                      <w:rFonts w:ascii="仿宋" w:hAnsi="仿宋" w:eastAsia="仿宋" w:cs="仿宋"/>
                      <w:b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19" w:type="pct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仿宋" w:hAnsi="仿宋" w:eastAsia="仿宋" w:cs="仿宋"/>
                      <w:b/>
                      <w:spacing w:val="-32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145" w:type="pct"/>
                  <w:vAlign w:val="center"/>
                </w:tcPr>
                <w:p>
                  <w:pPr>
                    <w:spacing w:line="400" w:lineRule="exact"/>
                    <w:jc w:val="left"/>
                    <w:rPr>
                      <w:rFonts w:ascii="仿宋" w:hAnsi="仿宋" w:eastAsia="仿宋" w:cs="仿宋"/>
                      <w:b/>
                      <w:spacing w:val="-32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80" w:type="pct"/>
                  <w:vAlign w:val="center"/>
                </w:tcPr>
                <w:p>
                  <w:pPr>
                    <w:spacing w:line="380" w:lineRule="exact"/>
                    <w:jc w:val="left"/>
                    <w:rPr>
                      <w:rFonts w:ascii="仿宋" w:hAnsi="仿宋" w:eastAsia="仿宋" w:cs="仿宋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11" w:type="pct"/>
                  <w:vAlign w:val="center"/>
                </w:tcPr>
                <w:p>
                  <w:pPr>
                    <w:spacing w:line="380" w:lineRule="exact"/>
                    <w:jc w:val="left"/>
                    <w:rPr>
                      <w:rFonts w:ascii="仿宋" w:hAnsi="仿宋" w:eastAsia="仿宋" w:cs="仿宋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22" w:type="pct"/>
                  <w:vAlign w:val="center"/>
                </w:tcPr>
                <w:p>
                  <w:pPr>
                    <w:spacing w:line="380" w:lineRule="exact"/>
                    <w:jc w:val="left"/>
                    <w:rPr>
                      <w:rFonts w:ascii="仿宋" w:hAnsi="仿宋" w:eastAsia="仿宋" w:cs="仿宋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10" w:type="pct"/>
                  <w:vAlign w:val="center"/>
                </w:tcPr>
                <w:p>
                  <w:pPr>
                    <w:spacing w:line="380" w:lineRule="exact"/>
                    <w:jc w:val="left"/>
                    <w:rPr>
                      <w:rFonts w:ascii="仿宋" w:hAnsi="仿宋" w:eastAsia="仿宋" w:cs="仿宋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13" w:type="pct"/>
                  <w:vAlign w:val="center"/>
                </w:tcPr>
                <w:p>
                  <w:pPr>
                    <w:spacing w:line="380" w:lineRule="exact"/>
                    <w:jc w:val="left"/>
                    <w:rPr>
                      <w:rFonts w:ascii="仿宋" w:hAnsi="仿宋" w:eastAsia="仿宋" w:cs="仿宋"/>
                      <w:b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19" w:type="pct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仿宋" w:hAnsi="仿宋" w:eastAsia="仿宋" w:cs="仿宋"/>
                      <w:b/>
                      <w:spacing w:val="-32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145" w:type="pct"/>
                  <w:vAlign w:val="center"/>
                </w:tcPr>
                <w:p>
                  <w:pPr>
                    <w:spacing w:line="400" w:lineRule="exact"/>
                    <w:jc w:val="left"/>
                    <w:rPr>
                      <w:rFonts w:ascii="仿宋" w:hAnsi="仿宋" w:eastAsia="仿宋" w:cs="仿宋"/>
                      <w:b/>
                      <w:spacing w:val="-32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80" w:type="pct"/>
                  <w:vAlign w:val="center"/>
                </w:tcPr>
                <w:p>
                  <w:pPr>
                    <w:spacing w:line="380" w:lineRule="exact"/>
                    <w:jc w:val="left"/>
                    <w:rPr>
                      <w:rFonts w:ascii="仿宋" w:hAnsi="仿宋" w:eastAsia="仿宋" w:cs="仿宋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11" w:type="pct"/>
                  <w:vAlign w:val="center"/>
                </w:tcPr>
                <w:p>
                  <w:pPr>
                    <w:spacing w:line="380" w:lineRule="exact"/>
                    <w:jc w:val="left"/>
                    <w:rPr>
                      <w:rFonts w:ascii="仿宋" w:hAnsi="仿宋" w:eastAsia="仿宋" w:cs="仿宋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22" w:type="pct"/>
                  <w:vAlign w:val="center"/>
                </w:tcPr>
                <w:p>
                  <w:pPr>
                    <w:spacing w:line="380" w:lineRule="exact"/>
                    <w:jc w:val="left"/>
                    <w:rPr>
                      <w:rFonts w:ascii="仿宋" w:hAnsi="仿宋" w:eastAsia="仿宋" w:cs="仿宋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10" w:type="pct"/>
                  <w:vAlign w:val="center"/>
                </w:tcPr>
                <w:p>
                  <w:pPr>
                    <w:spacing w:line="380" w:lineRule="exact"/>
                    <w:jc w:val="left"/>
                    <w:rPr>
                      <w:rFonts w:ascii="仿宋" w:hAnsi="仿宋" w:eastAsia="仿宋" w:cs="仿宋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13" w:type="pct"/>
                  <w:vAlign w:val="center"/>
                </w:tcPr>
                <w:p>
                  <w:pPr>
                    <w:spacing w:line="380" w:lineRule="exact"/>
                    <w:jc w:val="left"/>
                    <w:rPr>
                      <w:rFonts w:ascii="仿宋" w:hAnsi="仿宋" w:eastAsia="仿宋" w:cs="仿宋"/>
                      <w:b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7" w:hRule="atLeast"/>
              </w:trPr>
              <w:tc>
                <w:tcPr>
                  <w:tcW w:w="319" w:type="pct"/>
                  <w:vMerge w:val="restart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仿宋" w:hAnsi="仿宋" w:eastAsia="仿宋" w:cs="仿宋"/>
                      <w:b/>
                      <w:spacing w:val="-32"/>
                      <w:kern w:val="0"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spacing w:val="-32"/>
                      <w:kern w:val="0"/>
                      <w:sz w:val="24"/>
                      <w:szCs w:val="24"/>
                      <w:highlight w:val="none"/>
                    </w:rPr>
                    <w:t>序号</w:t>
                  </w:r>
                </w:p>
              </w:tc>
              <w:tc>
                <w:tcPr>
                  <w:tcW w:w="1145" w:type="pct"/>
                  <w:vMerge w:val="restart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仿宋" w:hAnsi="仿宋" w:eastAsia="仿宋" w:cs="仿宋"/>
                      <w:b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sz w:val="24"/>
                      <w:szCs w:val="24"/>
                      <w:highlight w:val="none"/>
                    </w:rPr>
                    <w:t>发明专利状态</w:t>
                  </w:r>
                </w:p>
                <w:p>
                  <w:pPr>
                    <w:spacing w:line="380" w:lineRule="exact"/>
                    <w:jc w:val="center"/>
                    <w:rPr>
                      <w:rFonts w:ascii="仿宋" w:hAnsi="仿宋" w:eastAsia="仿宋" w:cs="仿宋"/>
                      <w:b/>
                      <w:spacing w:val="-32"/>
                      <w:kern w:val="0"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sz w:val="24"/>
                      <w:szCs w:val="24"/>
                      <w:highlight w:val="none"/>
                    </w:rPr>
                    <w:t>(申请或授权)</w:t>
                  </w:r>
                </w:p>
              </w:tc>
              <w:tc>
                <w:tcPr>
                  <w:tcW w:w="780" w:type="pct"/>
                  <w:vMerge w:val="restart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仿宋" w:hAnsi="仿宋" w:eastAsia="仿宋" w:cs="仿宋"/>
                      <w:b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sz w:val="24"/>
                      <w:szCs w:val="24"/>
                      <w:highlight w:val="none"/>
                    </w:rPr>
                    <w:t>发明</w:t>
                  </w:r>
                </w:p>
                <w:p>
                  <w:pPr>
                    <w:spacing w:line="380" w:lineRule="exact"/>
                    <w:jc w:val="center"/>
                    <w:rPr>
                      <w:rFonts w:ascii="仿宋" w:hAnsi="仿宋" w:eastAsia="仿宋" w:cs="仿宋"/>
                      <w:b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sz w:val="24"/>
                      <w:szCs w:val="24"/>
                      <w:highlight w:val="none"/>
                    </w:rPr>
                    <w:t>专利号</w:t>
                  </w:r>
                </w:p>
              </w:tc>
              <w:tc>
                <w:tcPr>
                  <w:tcW w:w="611" w:type="pct"/>
                  <w:vMerge w:val="restart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仿宋" w:hAnsi="仿宋" w:eastAsia="仿宋" w:cs="仿宋"/>
                      <w:b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sz w:val="24"/>
                      <w:szCs w:val="24"/>
                      <w:highlight w:val="none"/>
                    </w:rPr>
                    <w:t>授权</w:t>
                  </w:r>
                </w:p>
                <w:p>
                  <w:pPr>
                    <w:spacing w:line="380" w:lineRule="exact"/>
                    <w:jc w:val="center"/>
                    <w:rPr>
                      <w:rFonts w:ascii="仿宋" w:hAnsi="仿宋" w:eastAsia="仿宋" w:cs="仿宋"/>
                      <w:b/>
                      <w:sz w:val="24"/>
                      <w:szCs w:val="24"/>
                      <w:highlight w:val="none"/>
                    </w:rPr>
                  </w:pPr>
                  <w:r>
                    <w:rPr>
                      <w:rFonts w:ascii="仿宋" w:hAnsi="仿宋" w:eastAsia="仿宋" w:cs="仿宋"/>
                      <w:b/>
                      <w:sz w:val="24"/>
                      <w:szCs w:val="24"/>
                      <w:highlight w:val="none"/>
                    </w:rPr>
                    <w:t>日期</w:t>
                  </w:r>
                </w:p>
              </w:tc>
              <w:tc>
                <w:tcPr>
                  <w:tcW w:w="2144" w:type="pct"/>
                  <w:gridSpan w:val="3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hint="eastAsia" w:ascii="仿宋" w:hAnsi="仿宋" w:eastAsia="仿宋" w:cs="仿宋"/>
                      <w:b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sz w:val="24"/>
                      <w:szCs w:val="24"/>
                      <w:highlight w:val="none"/>
                    </w:rPr>
                    <w:t>前三名申请人身份（指导老师、其他老师、研究生、项目团队第几成员、其他人员）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3" w:hRule="atLeast"/>
              </w:trPr>
              <w:tc>
                <w:tcPr>
                  <w:tcW w:w="319" w:type="pct"/>
                  <w:vMerge w:val="continue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仿宋" w:hAnsi="仿宋" w:eastAsia="仿宋" w:cs="仿宋"/>
                      <w:b/>
                      <w:spacing w:val="-32"/>
                      <w:kern w:val="0"/>
                      <w:sz w:val="24"/>
                      <w:szCs w:val="24"/>
                      <w:highlight w:val="none"/>
                    </w:rPr>
                  </w:pPr>
                </w:p>
              </w:tc>
              <w:tc>
                <w:tcPr>
                  <w:tcW w:w="1145" w:type="pct"/>
                  <w:vMerge w:val="continue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仿宋" w:hAnsi="仿宋" w:eastAsia="仿宋" w:cs="仿宋"/>
                      <w:b/>
                      <w:sz w:val="24"/>
                      <w:szCs w:val="24"/>
                      <w:highlight w:val="none"/>
                    </w:rPr>
                  </w:pPr>
                </w:p>
              </w:tc>
              <w:tc>
                <w:tcPr>
                  <w:tcW w:w="780" w:type="pct"/>
                  <w:vMerge w:val="continue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仿宋" w:hAnsi="仿宋" w:eastAsia="仿宋" w:cs="仿宋"/>
                      <w:b/>
                      <w:sz w:val="24"/>
                      <w:szCs w:val="24"/>
                      <w:highlight w:val="none"/>
                    </w:rPr>
                  </w:pPr>
                </w:p>
              </w:tc>
              <w:tc>
                <w:tcPr>
                  <w:tcW w:w="611" w:type="pct"/>
                  <w:vMerge w:val="continue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仿宋" w:hAnsi="仿宋" w:eastAsia="仿宋" w:cs="仿宋"/>
                      <w:b/>
                      <w:sz w:val="24"/>
                      <w:szCs w:val="24"/>
                      <w:highlight w:val="none"/>
                    </w:rPr>
                  </w:pPr>
                </w:p>
              </w:tc>
              <w:tc>
                <w:tcPr>
                  <w:tcW w:w="722" w:type="pct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仿宋" w:hAnsi="仿宋" w:eastAsia="仿宋" w:cs="仿宋"/>
                      <w:b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sz w:val="24"/>
                      <w:szCs w:val="24"/>
                      <w:highlight w:val="none"/>
                    </w:rPr>
                    <w:t>第一申请 人</w:t>
                  </w:r>
                </w:p>
              </w:tc>
              <w:tc>
                <w:tcPr>
                  <w:tcW w:w="710" w:type="pct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仿宋" w:hAnsi="仿宋" w:eastAsia="仿宋" w:cs="仿宋"/>
                      <w:b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sz w:val="24"/>
                      <w:szCs w:val="24"/>
                      <w:highlight w:val="none"/>
                    </w:rPr>
                    <w:t>第二申请人</w:t>
                  </w:r>
                </w:p>
              </w:tc>
              <w:tc>
                <w:tcPr>
                  <w:tcW w:w="713" w:type="pct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仿宋" w:hAnsi="仿宋" w:eastAsia="仿宋" w:cs="仿宋"/>
                      <w:b/>
                      <w:sz w:val="24"/>
                      <w:szCs w:val="24"/>
                      <w:highlight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sz w:val="24"/>
                      <w:szCs w:val="24"/>
                      <w:highlight w:val="none"/>
                    </w:rPr>
                    <w:t>第三申请人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19" w:type="pct"/>
                  <w:vAlign w:val="center"/>
                </w:tcPr>
                <w:p>
                  <w:pPr>
                    <w:spacing w:line="480" w:lineRule="exact"/>
                    <w:jc w:val="center"/>
                    <w:rPr>
                      <w:rFonts w:ascii="Times New Roman" w:hAnsi="Times New Roman" w:cs="Times New Roman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 w:cs="Times New Roman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45" w:type="pct"/>
                  <w:vAlign w:val="center"/>
                </w:tcPr>
                <w:p>
                  <w:pPr>
                    <w:spacing w:line="480" w:lineRule="exact"/>
                    <w:rPr>
                      <w:rFonts w:ascii="Times New Roman" w:hAnsi="Times New Roman" w:cs="Times New Roman"/>
                      <w:color w:val="00B0F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80" w:type="pct"/>
                  <w:vAlign w:val="center"/>
                </w:tcPr>
                <w:p>
                  <w:pPr>
                    <w:spacing w:line="480" w:lineRule="exact"/>
                    <w:rPr>
                      <w:rFonts w:ascii="Times New Roman" w:hAnsi="Times New Roman" w:cs="Times New Roman"/>
                      <w:color w:val="00B0F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611" w:type="pct"/>
                  <w:vAlign w:val="center"/>
                </w:tcPr>
                <w:p>
                  <w:pPr>
                    <w:spacing w:line="480" w:lineRule="exact"/>
                    <w:rPr>
                      <w:rFonts w:ascii="Times New Roman" w:hAnsi="Times New Roman" w:cs="Times New Roman"/>
                      <w:color w:val="00B0F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22" w:type="pct"/>
                  <w:vAlign w:val="center"/>
                </w:tcPr>
                <w:p>
                  <w:pPr>
                    <w:spacing w:line="480" w:lineRule="exact"/>
                    <w:rPr>
                      <w:rFonts w:ascii="Times New Roman" w:hAnsi="Times New Roman" w:cs="Times New Roman"/>
                      <w:color w:val="00B0F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10" w:type="pct"/>
                  <w:vAlign w:val="center"/>
                </w:tcPr>
                <w:p>
                  <w:pPr>
                    <w:spacing w:line="480" w:lineRule="exact"/>
                    <w:rPr>
                      <w:rFonts w:ascii="Times New Roman" w:hAnsi="Times New Roman" w:cs="Times New Roman"/>
                      <w:color w:val="00B0F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13" w:type="pct"/>
                  <w:vAlign w:val="center"/>
                </w:tcPr>
                <w:p>
                  <w:pPr>
                    <w:spacing w:line="480" w:lineRule="exact"/>
                    <w:rPr>
                      <w:rFonts w:ascii="Times New Roman" w:hAnsi="Times New Roman" w:cs="Times New Roman"/>
                      <w:color w:val="00B0F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19" w:type="pct"/>
                  <w:vAlign w:val="center"/>
                </w:tcPr>
                <w:p>
                  <w:pPr>
                    <w:spacing w:line="480" w:lineRule="exact"/>
                    <w:jc w:val="center"/>
                    <w:rPr>
                      <w:rFonts w:ascii="Times New Roman" w:hAnsi="Times New Roman" w:cs="Times New Roman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 w:cs="Times New Roman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145" w:type="pct"/>
                  <w:vAlign w:val="center"/>
                </w:tcPr>
                <w:p>
                  <w:pPr>
                    <w:spacing w:line="480" w:lineRule="exact"/>
                    <w:rPr>
                      <w:rFonts w:ascii="Times New Roman" w:hAnsi="Times New Roman" w:cs="Times New Roman"/>
                      <w:color w:val="00B0F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80" w:type="pct"/>
                  <w:vAlign w:val="center"/>
                </w:tcPr>
                <w:p>
                  <w:pPr>
                    <w:spacing w:line="480" w:lineRule="exact"/>
                    <w:rPr>
                      <w:rFonts w:ascii="Times New Roman" w:hAnsi="Times New Roman" w:cs="Times New Roman"/>
                      <w:color w:val="00B0F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611" w:type="pct"/>
                  <w:vAlign w:val="center"/>
                </w:tcPr>
                <w:p>
                  <w:pPr>
                    <w:spacing w:line="480" w:lineRule="exact"/>
                    <w:rPr>
                      <w:rFonts w:ascii="Times New Roman" w:hAnsi="Times New Roman" w:cs="Times New Roman"/>
                      <w:color w:val="00B0F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22" w:type="pct"/>
                  <w:vAlign w:val="center"/>
                </w:tcPr>
                <w:p>
                  <w:pPr>
                    <w:spacing w:line="480" w:lineRule="exact"/>
                    <w:rPr>
                      <w:rFonts w:ascii="Times New Roman" w:hAnsi="Times New Roman" w:cs="Times New Roman"/>
                      <w:color w:val="00B0F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10" w:type="pct"/>
                  <w:vAlign w:val="center"/>
                </w:tcPr>
                <w:p>
                  <w:pPr>
                    <w:spacing w:line="480" w:lineRule="exact"/>
                    <w:rPr>
                      <w:rFonts w:ascii="Times New Roman" w:hAnsi="Times New Roman" w:cs="Times New Roman"/>
                      <w:color w:val="00B0F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13" w:type="pct"/>
                  <w:vAlign w:val="center"/>
                </w:tcPr>
                <w:p>
                  <w:pPr>
                    <w:spacing w:line="480" w:lineRule="exact"/>
                    <w:rPr>
                      <w:rFonts w:ascii="Times New Roman" w:hAnsi="Times New Roman" w:cs="Times New Roman"/>
                      <w:color w:val="00B0F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19" w:type="pct"/>
                  <w:vAlign w:val="center"/>
                </w:tcPr>
                <w:p>
                  <w:pPr>
                    <w:spacing w:line="480" w:lineRule="exact"/>
                    <w:jc w:val="center"/>
                    <w:rPr>
                      <w:rFonts w:ascii="Times New Roman" w:hAnsi="Times New Roman" w:cs="Times New Roman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 w:cs="Times New Roman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145" w:type="pct"/>
                  <w:vAlign w:val="center"/>
                </w:tcPr>
                <w:p>
                  <w:pPr>
                    <w:spacing w:line="480" w:lineRule="exact"/>
                    <w:rPr>
                      <w:rFonts w:ascii="Times New Roman" w:hAnsi="Times New Roman" w:cs="Times New Roman"/>
                      <w:color w:val="00B0F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80" w:type="pct"/>
                  <w:vAlign w:val="center"/>
                </w:tcPr>
                <w:p>
                  <w:pPr>
                    <w:spacing w:line="480" w:lineRule="exact"/>
                    <w:rPr>
                      <w:rFonts w:ascii="Times New Roman" w:hAnsi="Times New Roman" w:cs="Times New Roman"/>
                      <w:color w:val="00B0F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611" w:type="pct"/>
                  <w:vAlign w:val="center"/>
                </w:tcPr>
                <w:p>
                  <w:pPr>
                    <w:spacing w:line="480" w:lineRule="exact"/>
                    <w:rPr>
                      <w:rFonts w:ascii="Times New Roman" w:hAnsi="Times New Roman" w:cs="Times New Roman"/>
                      <w:color w:val="00B0F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22" w:type="pct"/>
                  <w:vAlign w:val="center"/>
                </w:tcPr>
                <w:p>
                  <w:pPr>
                    <w:spacing w:line="480" w:lineRule="exact"/>
                    <w:rPr>
                      <w:rFonts w:ascii="Times New Roman" w:hAnsi="Times New Roman" w:cs="Times New Roman"/>
                      <w:color w:val="00B0F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10" w:type="pct"/>
                  <w:vAlign w:val="center"/>
                </w:tcPr>
                <w:p>
                  <w:pPr>
                    <w:spacing w:line="480" w:lineRule="exact"/>
                    <w:rPr>
                      <w:rFonts w:ascii="Times New Roman" w:hAnsi="Times New Roman" w:cs="Times New Roman"/>
                      <w:color w:val="00B0F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13" w:type="pct"/>
                  <w:vAlign w:val="center"/>
                </w:tcPr>
                <w:p>
                  <w:pPr>
                    <w:spacing w:line="480" w:lineRule="exact"/>
                    <w:rPr>
                      <w:rFonts w:ascii="Times New Roman" w:hAnsi="Times New Roman" w:cs="Times New Roman"/>
                      <w:color w:val="00B0F0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319" w:type="pct"/>
                  <w:vAlign w:val="center"/>
                </w:tcPr>
                <w:p>
                  <w:pPr>
                    <w:spacing w:line="480" w:lineRule="exact"/>
                    <w:jc w:val="center"/>
                    <w:rPr>
                      <w:rFonts w:ascii="Times New Roman" w:hAnsi="Times New Roman" w:cs="Times New Roman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 w:cs="Times New Roman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145" w:type="pct"/>
                  <w:vAlign w:val="center"/>
                </w:tcPr>
                <w:p>
                  <w:pPr>
                    <w:spacing w:line="480" w:lineRule="exact"/>
                    <w:rPr>
                      <w:rFonts w:ascii="Times New Roman" w:hAnsi="Times New Roman" w:cs="Times New Roman"/>
                      <w:color w:val="00B0F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80" w:type="pct"/>
                  <w:vAlign w:val="center"/>
                </w:tcPr>
                <w:p>
                  <w:pPr>
                    <w:spacing w:line="480" w:lineRule="exact"/>
                    <w:rPr>
                      <w:rFonts w:ascii="Times New Roman" w:hAnsi="Times New Roman" w:cs="Times New Roman"/>
                      <w:color w:val="00B0F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611" w:type="pct"/>
                  <w:vAlign w:val="center"/>
                </w:tcPr>
                <w:p>
                  <w:pPr>
                    <w:spacing w:line="480" w:lineRule="exact"/>
                    <w:rPr>
                      <w:rFonts w:ascii="Times New Roman" w:hAnsi="Times New Roman" w:cs="Times New Roman"/>
                      <w:color w:val="00B0F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22" w:type="pct"/>
                  <w:vAlign w:val="center"/>
                </w:tcPr>
                <w:p>
                  <w:pPr>
                    <w:spacing w:line="480" w:lineRule="exact"/>
                    <w:rPr>
                      <w:rFonts w:ascii="Times New Roman" w:hAnsi="Times New Roman" w:cs="Times New Roman"/>
                      <w:color w:val="00B0F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10" w:type="pct"/>
                  <w:vAlign w:val="center"/>
                </w:tcPr>
                <w:p>
                  <w:pPr>
                    <w:spacing w:line="480" w:lineRule="exact"/>
                    <w:rPr>
                      <w:rFonts w:ascii="Times New Roman" w:hAnsi="Times New Roman" w:cs="Times New Roman"/>
                      <w:color w:val="00B0F0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713" w:type="pct"/>
                  <w:vAlign w:val="center"/>
                </w:tcPr>
                <w:p>
                  <w:pPr>
                    <w:spacing w:line="480" w:lineRule="exact"/>
                    <w:rPr>
                      <w:rFonts w:ascii="Times New Roman" w:hAnsi="Times New Roman" w:cs="Times New Roman"/>
                      <w:color w:val="00B0F0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spacing w:line="240" w:lineRule="atLeast"/>
              <w:ind w:firstLine="50" w:firstLineChars="50"/>
              <w:rPr>
                <w:rFonts w:ascii="Times New Roman" w:hAnsi="Times New Roman" w:cs="Times New Roman"/>
                <w:color w:val="00B0F0"/>
                <w:sz w:val="10"/>
                <w:szCs w:val="10"/>
              </w:rPr>
            </w:pPr>
          </w:p>
        </w:tc>
      </w:tr>
    </w:tbl>
    <w:p>
      <w:pPr>
        <w:spacing w:line="560" w:lineRule="exact"/>
      </w:pPr>
      <w:r>
        <w:br w:type="page"/>
      </w:r>
    </w:p>
    <w:p>
      <w:pPr>
        <w:widowControl/>
        <w:jc w:val="left"/>
        <w:rPr>
          <w:rFonts w:ascii="黑体" w:eastAsia="黑体"/>
          <w:sz w:val="36"/>
        </w:rPr>
      </w:pPr>
      <w:r>
        <w:rPr>
          <w:rFonts w:hint="eastAsia" w:ascii="黑体" w:eastAsia="黑体"/>
          <w:sz w:val="36"/>
        </w:rPr>
        <w:t>二、佐证材料</w:t>
      </w:r>
    </w:p>
    <w:p>
      <w:pPr>
        <w:widowControl/>
        <w:jc w:val="left"/>
        <w:rPr>
          <w:rFonts w:ascii="黑体" w:eastAsia="黑体"/>
          <w:sz w:val="36"/>
        </w:rPr>
      </w:pPr>
      <w:r>
        <w:rPr>
          <w:rFonts w:hint="eastAsia" w:ascii="黑体" w:eastAsia="黑体"/>
          <w:sz w:val="32"/>
          <w:szCs w:val="32"/>
        </w:rPr>
        <w:t>1、申报作品</w:t>
      </w:r>
      <w:r>
        <w:rPr>
          <w:rFonts w:hint="eastAsia" w:ascii="黑体" w:eastAsia="黑体"/>
          <w:sz w:val="24"/>
          <w:szCs w:val="24"/>
        </w:rPr>
        <w:t>（发表或已接收论文、科技发明制作）</w:t>
      </w:r>
    </w:p>
    <w:p>
      <w:pPr>
        <w:widowControl/>
        <w:jc w:val="left"/>
        <w:rPr>
          <w:rFonts w:ascii="黑体" w:eastAsia="黑体"/>
          <w:color w:val="00B050"/>
          <w:sz w:val="24"/>
          <w:szCs w:val="24"/>
        </w:rPr>
      </w:pPr>
      <w:r>
        <w:rPr>
          <w:rFonts w:hint="eastAsia" w:ascii="黑体" w:eastAsia="黑体"/>
          <w:color w:val="00B050"/>
          <w:sz w:val="24"/>
          <w:szCs w:val="24"/>
        </w:rPr>
        <w:t>(论文应包括</w:t>
      </w:r>
      <w:r>
        <w:rPr>
          <w:rFonts w:ascii="黑体" w:eastAsia="黑体"/>
          <w:color w:val="00B050"/>
          <w:sz w:val="24"/>
          <w:szCs w:val="24"/>
        </w:rPr>
        <w:t>：</w:t>
      </w:r>
      <w:r>
        <w:rPr>
          <w:rFonts w:hint="eastAsia" w:ascii="黑体" w:eastAsia="黑体"/>
          <w:color w:val="00B050"/>
          <w:sz w:val="24"/>
          <w:szCs w:val="24"/>
        </w:rPr>
        <w:t>摘要</w:t>
      </w:r>
      <w:r>
        <w:rPr>
          <w:rFonts w:ascii="黑体" w:eastAsia="黑体"/>
          <w:color w:val="00B050"/>
          <w:sz w:val="24"/>
          <w:szCs w:val="24"/>
        </w:rPr>
        <w:t>、关键词、前言、材料与方法、结果与分析、结论、参考文献</w:t>
      </w:r>
      <w:r>
        <w:rPr>
          <w:rFonts w:hint="eastAsia" w:ascii="黑体" w:eastAsia="黑体"/>
          <w:color w:val="00B050"/>
          <w:sz w:val="24"/>
          <w:szCs w:val="24"/>
        </w:rPr>
        <w:t>等</w:t>
      </w:r>
      <w:r>
        <w:rPr>
          <w:rFonts w:ascii="黑体" w:eastAsia="黑体"/>
          <w:color w:val="00B050"/>
          <w:sz w:val="24"/>
          <w:szCs w:val="24"/>
        </w:rPr>
        <w:t>内容。</w:t>
      </w:r>
      <w:r>
        <w:rPr>
          <w:rFonts w:hint="eastAsia" w:ascii="黑体" w:eastAsia="黑体"/>
          <w:color w:val="00B050"/>
          <w:sz w:val="24"/>
          <w:szCs w:val="24"/>
        </w:rPr>
        <w:t>)</w:t>
      </w:r>
    </w:p>
    <w:p>
      <w:pPr>
        <w:widowControl/>
        <w:jc w:val="left"/>
        <w:rPr>
          <w:rFonts w:ascii="黑体" w:eastAsia="黑体"/>
          <w:color w:val="00B050"/>
          <w:sz w:val="24"/>
          <w:szCs w:val="24"/>
        </w:rPr>
      </w:pPr>
      <w:r>
        <w:rPr>
          <w:rFonts w:hint="eastAsia" w:ascii="黑体" w:eastAsia="黑体"/>
          <w:color w:val="00B050"/>
          <w:sz w:val="24"/>
          <w:szCs w:val="24"/>
        </w:rPr>
        <w:t>(科技</w:t>
      </w:r>
      <w:r>
        <w:rPr>
          <w:rFonts w:ascii="黑体" w:eastAsia="黑体"/>
          <w:color w:val="00B050"/>
          <w:sz w:val="24"/>
          <w:szCs w:val="24"/>
        </w:rPr>
        <w:t>发明制作</w:t>
      </w:r>
      <w:r>
        <w:rPr>
          <w:rFonts w:hint="eastAsia" w:ascii="黑体" w:eastAsia="黑体"/>
          <w:color w:val="00B050"/>
          <w:sz w:val="24"/>
          <w:szCs w:val="24"/>
        </w:rPr>
        <w:t>包括：摘要、权利要求书、说明书等内容</w:t>
      </w:r>
      <w:r>
        <w:rPr>
          <w:rFonts w:ascii="黑体" w:eastAsia="黑体"/>
          <w:color w:val="00B050"/>
          <w:sz w:val="24"/>
          <w:szCs w:val="24"/>
        </w:rPr>
        <w:t>。</w:t>
      </w:r>
      <w:r>
        <w:rPr>
          <w:rFonts w:hint="eastAsia" w:ascii="黑体" w:eastAsia="黑体"/>
          <w:color w:val="00B050"/>
          <w:sz w:val="24"/>
          <w:szCs w:val="24"/>
        </w:rPr>
        <w:t>)</w:t>
      </w:r>
    </w:p>
    <w:p>
      <w:pPr>
        <w:widowControl/>
        <w:numPr>
          <w:ilvl w:val="0"/>
          <w:numId w:val="1"/>
        </w:numPr>
        <w:jc w:val="left"/>
        <w:rPr>
          <w:rFonts w:ascii="黑体" w:eastAsia="黑体"/>
          <w:sz w:val="24"/>
          <w:szCs w:val="24"/>
        </w:rPr>
      </w:pPr>
      <w:r>
        <w:rPr>
          <w:rFonts w:hint="eastAsia" w:ascii="黑体" w:eastAsia="黑体"/>
          <w:sz w:val="32"/>
          <w:szCs w:val="32"/>
        </w:rPr>
        <w:t>接收函扫描件</w:t>
      </w:r>
      <w:r>
        <w:rPr>
          <w:rFonts w:hint="eastAsia" w:ascii="黑体" w:eastAsia="黑体"/>
          <w:sz w:val="24"/>
          <w:szCs w:val="24"/>
        </w:rPr>
        <w:t>（仅限“论文已接收但未发表”的</w:t>
      </w:r>
      <w:r>
        <w:rPr>
          <w:rFonts w:ascii="黑体" w:eastAsia="黑体"/>
          <w:sz w:val="24"/>
          <w:szCs w:val="24"/>
        </w:rPr>
        <w:t>成果</w:t>
      </w:r>
      <w:r>
        <w:rPr>
          <w:rFonts w:hint="eastAsia" w:ascii="黑体" w:eastAsia="黑体"/>
          <w:sz w:val="24"/>
          <w:szCs w:val="24"/>
        </w:rPr>
        <w:t>填写）</w:t>
      </w:r>
    </w:p>
    <w:p>
      <w:pPr>
        <w:widowControl/>
        <w:numPr>
          <w:ilvl w:val="0"/>
          <w:numId w:val="1"/>
        </w:numPr>
        <w:jc w:val="lef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成果原件（与申报书合并为一个PDF文件）</w:t>
      </w:r>
    </w:p>
    <w:p>
      <w:pPr>
        <w:widowControl/>
        <w:jc w:val="left"/>
        <w:rPr>
          <w:rFonts w:ascii="黑体" w:eastAsia="黑体"/>
          <w:sz w:val="32"/>
          <w:szCs w:val="32"/>
        </w:rPr>
      </w:pPr>
    </w:p>
    <w:p>
      <w:pPr>
        <w:widowControl/>
        <w:jc w:val="left"/>
        <w:rPr>
          <w:rFonts w:ascii="黑体" w:eastAsia="黑体"/>
          <w:sz w:val="24"/>
          <w:szCs w:val="24"/>
        </w:rPr>
      </w:pPr>
    </w:p>
    <w:p>
      <w:pPr>
        <w:widowControl/>
        <w:jc w:val="left"/>
        <w:rPr>
          <w:rFonts w:ascii="黑体" w:eastAsia="黑体"/>
          <w:sz w:val="24"/>
          <w:szCs w:val="24"/>
        </w:rPr>
      </w:pPr>
    </w:p>
    <w:p>
      <w:pPr>
        <w:widowControl/>
        <w:jc w:val="left"/>
        <w:rPr>
          <w:rFonts w:ascii="黑体" w:eastAsia="黑体"/>
          <w:sz w:val="32"/>
          <w:szCs w:val="32"/>
        </w:rPr>
      </w:pPr>
    </w:p>
    <w:p>
      <w:pPr>
        <w:widowControl/>
        <w:jc w:val="left"/>
        <w:rPr>
          <w:rFonts w:ascii="宋体" w:hAnsi="宋体"/>
          <w:b/>
          <w:sz w:val="36"/>
          <w:szCs w:val="36"/>
        </w:rPr>
      </w:pPr>
      <w:r>
        <w:rPr>
          <w:rFonts w:ascii="宋体" w:hAnsi="宋体"/>
          <w:b/>
          <w:sz w:val="36"/>
          <w:szCs w:val="36"/>
        </w:rPr>
        <w:br w:type="page"/>
      </w:r>
    </w:p>
    <w:p>
      <w:pPr>
        <w:spacing w:line="56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填报说明</w:t>
      </w:r>
    </w:p>
    <w:p>
      <w:pPr>
        <w:spacing w:line="560" w:lineRule="exact"/>
        <w:jc w:val="center"/>
        <w:rPr>
          <w:rFonts w:ascii="宋体" w:hAnsi="宋体"/>
        </w:rPr>
      </w:pPr>
    </w:p>
    <w:p>
      <w:pPr>
        <w:spacing w:line="360" w:lineRule="auto"/>
        <w:ind w:firstLine="480" w:firstLineChars="200"/>
        <w:rPr>
          <w:rFonts w:ascii="宋体" w:hAnsi="宋体" w:eastAsiaTheme="minorEastAsia" w:cstheme="minorBidi"/>
          <w:sz w:val="24"/>
          <w:szCs w:val="24"/>
        </w:rPr>
      </w:pPr>
      <w:r>
        <w:rPr>
          <w:rFonts w:hint="eastAsia" w:ascii="宋体" w:hAnsi="宋体" w:eastAsiaTheme="minorEastAsia" w:cstheme="minorBidi"/>
          <w:sz w:val="24"/>
          <w:szCs w:val="24"/>
        </w:rPr>
        <w:t>1．申请书</w:t>
      </w:r>
      <w:r>
        <w:rPr>
          <w:rFonts w:ascii="宋体" w:hAnsi="宋体" w:eastAsiaTheme="minorEastAsia" w:cstheme="minorBidi"/>
          <w:sz w:val="24"/>
          <w:szCs w:val="24"/>
        </w:rPr>
        <w:t>与</w:t>
      </w:r>
      <w:r>
        <w:rPr>
          <w:rFonts w:hint="eastAsia" w:ascii="宋体" w:hAnsi="宋体" w:eastAsiaTheme="minorEastAsia" w:cstheme="minorBidi"/>
          <w:sz w:val="24"/>
          <w:szCs w:val="24"/>
        </w:rPr>
        <w:t>佐证</w:t>
      </w:r>
      <w:r>
        <w:rPr>
          <w:rFonts w:ascii="宋体" w:hAnsi="宋体" w:eastAsiaTheme="minorEastAsia" w:cstheme="minorBidi"/>
          <w:sz w:val="24"/>
          <w:szCs w:val="24"/>
        </w:rPr>
        <w:t>材料</w:t>
      </w:r>
      <w:r>
        <w:rPr>
          <w:rFonts w:hint="eastAsia" w:ascii="宋体" w:hAnsi="宋体" w:eastAsiaTheme="minorEastAsia" w:cstheme="minorBidi"/>
          <w:sz w:val="24"/>
          <w:szCs w:val="24"/>
        </w:rPr>
        <w:t>格式要求：</w:t>
      </w:r>
    </w:p>
    <w:p>
      <w:pPr>
        <w:spacing w:line="360" w:lineRule="auto"/>
        <w:ind w:firstLine="480" w:firstLineChars="200"/>
        <w:rPr>
          <w:rFonts w:ascii="宋体" w:hAnsi="宋体" w:eastAsiaTheme="minorEastAsia" w:cstheme="minorBidi"/>
          <w:sz w:val="24"/>
          <w:szCs w:val="24"/>
        </w:rPr>
      </w:pPr>
      <w:r>
        <w:rPr>
          <w:rFonts w:ascii="宋体" w:hAnsi="宋体" w:eastAsiaTheme="minorEastAsia" w:cstheme="minorBidi"/>
          <w:sz w:val="24"/>
          <w:szCs w:val="24"/>
        </w:rPr>
        <w:t>1</w:t>
      </w:r>
      <w:r>
        <w:rPr>
          <w:rFonts w:hint="eastAsia" w:ascii="宋体" w:hAnsi="宋体" w:eastAsiaTheme="minorEastAsia" w:cstheme="minorBidi"/>
          <w:sz w:val="24"/>
          <w:szCs w:val="24"/>
        </w:rPr>
        <w:t>.1</w:t>
      </w:r>
      <w:r>
        <w:rPr>
          <w:rFonts w:ascii="宋体" w:hAnsi="宋体" w:eastAsiaTheme="minorEastAsia" w:cstheme="minorBidi"/>
          <w:sz w:val="24"/>
          <w:szCs w:val="24"/>
        </w:rPr>
        <w:t xml:space="preserve"> </w:t>
      </w:r>
      <w:r>
        <w:rPr>
          <w:rFonts w:hint="eastAsia" w:ascii="宋体" w:hAnsi="宋体" w:eastAsiaTheme="minorEastAsia" w:cstheme="minorBidi"/>
          <w:sz w:val="24"/>
          <w:szCs w:val="24"/>
        </w:rPr>
        <w:t>中文采用小四号宋体，数字和英文用Times New Roman字体，单位采用国际标准符号，变量均为斜体，全文采用单倍行距。</w:t>
      </w:r>
    </w:p>
    <w:p>
      <w:pPr>
        <w:spacing w:line="360" w:lineRule="auto"/>
        <w:ind w:firstLine="480" w:firstLineChars="200"/>
        <w:rPr>
          <w:rFonts w:ascii="宋体" w:hAnsi="宋体" w:eastAsiaTheme="minorEastAsia" w:cstheme="minorBidi"/>
          <w:sz w:val="24"/>
          <w:szCs w:val="24"/>
        </w:rPr>
      </w:pPr>
      <w:r>
        <w:rPr>
          <w:rFonts w:ascii="宋体" w:hAnsi="宋体" w:eastAsiaTheme="minorEastAsia" w:cstheme="minorBidi"/>
          <w:sz w:val="24"/>
          <w:szCs w:val="24"/>
        </w:rPr>
        <w:t>1</w:t>
      </w:r>
      <w:r>
        <w:rPr>
          <w:rFonts w:hint="eastAsia" w:ascii="宋体" w:hAnsi="宋体" w:eastAsiaTheme="minorEastAsia" w:cstheme="minorBidi"/>
          <w:sz w:val="24"/>
          <w:szCs w:val="24"/>
        </w:rPr>
        <w:t>.2 如有标题，一级标题用四号黑体字，二级标题用小四黑体字，段前段后0.5行，单倍行距。</w:t>
      </w:r>
    </w:p>
    <w:p>
      <w:pPr>
        <w:spacing w:line="360" w:lineRule="auto"/>
        <w:ind w:firstLine="480" w:firstLineChars="200"/>
        <w:rPr>
          <w:rFonts w:ascii="宋体" w:hAnsi="宋体" w:eastAsiaTheme="minorEastAsia" w:cstheme="minorBidi"/>
          <w:sz w:val="24"/>
          <w:szCs w:val="24"/>
        </w:rPr>
      </w:pPr>
      <w:r>
        <w:rPr>
          <w:rFonts w:ascii="宋体" w:hAnsi="宋体" w:eastAsiaTheme="minorEastAsia" w:cstheme="minorBidi"/>
          <w:sz w:val="24"/>
          <w:szCs w:val="24"/>
        </w:rPr>
        <w:t>1</w:t>
      </w:r>
      <w:r>
        <w:rPr>
          <w:rFonts w:hint="eastAsia" w:ascii="宋体" w:hAnsi="宋体" w:eastAsiaTheme="minorEastAsia" w:cstheme="minorBidi"/>
          <w:sz w:val="24"/>
          <w:szCs w:val="24"/>
        </w:rPr>
        <w:t>.3 文中表格要求：</w:t>
      </w:r>
    </w:p>
    <w:p>
      <w:pPr>
        <w:spacing w:line="360" w:lineRule="auto"/>
        <w:ind w:firstLine="480" w:firstLineChars="200"/>
        <w:rPr>
          <w:rFonts w:ascii="宋体" w:hAnsi="宋体" w:eastAsiaTheme="minorEastAsia" w:cstheme="minorBidi"/>
          <w:sz w:val="24"/>
          <w:szCs w:val="24"/>
        </w:rPr>
      </w:pPr>
      <w:r>
        <w:rPr>
          <w:rFonts w:hint="eastAsia" w:ascii="宋体" w:hAnsi="宋体" w:eastAsiaTheme="minorEastAsia" w:cstheme="minorBidi"/>
          <w:sz w:val="24"/>
          <w:szCs w:val="24"/>
        </w:rPr>
        <w:t>（1）所有表格均采用三线格格式，含有表序、中文表题。</w:t>
      </w:r>
    </w:p>
    <w:p>
      <w:pPr>
        <w:spacing w:line="360" w:lineRule="auto"/>
        <w:ind w:firstLine="480" w:firstLineChars="200"/>
        <w:rPr>
          <w:rFonts w:ascii="宋体" w:hAnsi="宋体" w:eastAsiaTheme="minorEastAsia" w:cstheme="minorBidi"/>
          <w:sz w:val="24"/>
          <w:szCs w:val="24"/>
        </w:rPr>
      </w:pPr>
      <w:r>
        <w:rPr>
          <w:rFonts w:hint="eastAsia" w:ascii="宋体" w:hAnsi="宋体" w:eastAsiaTheme="minorEastAsia" w:cstheme="minorBidi"/>
          <w:sz w:val="24"/>
          <w:szCs w:val="24"/>
        </w:rPr>
        <w:t>（2）表题采用五号宋体加黑，居中，序号从1开始排，序号与标题间用空格隔开，段前0.5行，段后0行。</w:t>
      </w:r>
    </w:p>
    <w:p>
      <w:pPr>
        <w:spacing w:line="360" w:lineRule="auto"/>
        <w:ind w:firstLine="480" w:firstLineChars="200"/>
        <w:rPr>
          <w:rFonts w:ascii="宋体" w:hAnsi="宋体" w:eastAsiaTheme="minorEastAsia" w:cstheme="minorBidi"/>
          <w:sz w:val="24"/>
          <w:szCs w:val="24"/>
        </w:rPr>
      </w:pPr>
      <w:r>
        <w:rPr>
          <w:rFonts w:hint="eastAsia" w:ascii="宋体" w:hAnsi="宋体" w:eastAsiaTheme="minorEastAsia" w:cstheme="minorBidi"/>
          <w:sz w:val="24"/>
          <w:szCs w:val="24"/>
        </w:rPr>
        <w:t>（3）表中内容采用五号字体、居中，表格窗口大小自动调整。</w:t>
      </w:r>
    </w:p>
    <w:p>
      <w:pPr>
        <w:spacing w:line="360" w:lineRule="auto"/>
        <w:ind w:firstLine="480" w:firstLineChars="200"/>
        <w:rPr>
          <w:rFonts w:ascii="宋体" w:hAnsi="宋体" w:eastAsiaTheme="minorEastAsia" w:cstheme="minorBidi"/>
          <w:sz w:val="24"/>
          <w:szCs w:val="24"/>
        </w:rPr>
      </w:pPr>
      <w:r>
        <w:rPr>
          <w:rFonts w:hint="eastAsia" w:ascii="宋体" w:hAnsi="宋体" w:eastAsiaTheme="minorEastAsia" w:cstheme="minorBidi"/>
          <w:sz w:val="24"/>
          <w:szCs w:val="24"/>
        </w:rPr>
        <w:t>（4）表格与表题应在一页，表题应在表格上方。</w:t>
      </w:r>
      <w:bookmarkStart w:id="1" w:name="_GoBack"/>
      <w:bookmarkEnd w:id="1"/>
    </w:p>
    <w:p>
      <w:pPr>
        <w:spacing w:line="360" w:lineRule="auto"/>
        <w:ind w:firstLine="480" w:firstLineChars="200"/>
        <w:rPr>
          <w:rFonts w:ascii="宋体" w:hAnsi="宋体" w:eastAsiaTheme="minorEastAsia" w:cstheme="minorBidi"/>
          <w:sz w:val="24"/>
          <w:szCs w:val="24"/>
        </w:rPr>
      </w:pPr>
      <w:r>
        <w:rPr>
          <w:rFonts w:hint="eastAsia" w:ascii="宋体" w:hAnsi="宋体" w:eastAsiaTheme="minorEastAsia" w:cstheme="minorBidi"/>
          <w:sz w:val="24"/>
          <w:szCs w:val="24"/>
        </w:rPr>
        <w:t>1</w:t>
      </w:r>
      <w:r>
        <w:rPr>
          <w:rFonts w:ascii="宋体" w:hAnsi="宋体" w:eastAsiaTheme="minorEastAsia" w:cstheme="minorBidi"/>
          <w:sz w:val="24"/>
          <w:szCs w:val="24"/>
        </w:rPr>
        <w:t xml:space="preserve">.4 </w:t>
      </w:r>
      <w:r>
        <w:rPr>
          <w:rFonts w:hint="eastAsia" w:ascii="宋体" w:hAnsi="宋体" w:eastAsiaTheme="minorEastAsia" w:cstheme="minorBidi"/>
          <w:b/>
          <w:sz w:val="24"/>
          <w:szCs w:val="24"/>
          <w:highlight w:val="none"/>
        </w:rPr>
        <w:t>申报书需提供的</w:t>
      </w:r>
      <w:r>
        <w:rPr>
          <w:rFonts w:hint="eastAsia" w:ascii="宋体" w:hAnsi="宋体" w:eastAsiaTheme="minorEastAsia" w:cstheme="minorBidi"/>
          <w:b/>
          <w:bCs/>
          <w:sz w:val="24"/>
          <w:szCs w:val="24"/>
          <w:highlight w:val="none"/>
        </w:rPr>
        <w:t>所有成果，请将人员信息及单位信息隐去</w:t>
      </w:r>
      <w:r>
        <w:rPr>
          <w:rFonts w:hint="eastAsia" w:ascii="宋体" w:hAnsi="宋体" w:eastAsiaTheme="minorEastAsia" w:cstheme="minorBidi"/>
          <w:sz w:val="24"/>
          <w:szCs w:val="24"/>
          <w:highlight w:val="none"/>
        </w:rPr>
        <w:t>。</w:t>
      </w:r>
    </w:p>
    <w:p>
      <w:pPr>
        <w:spacing w:line="360" w:lineRule="auto"/>
        <w:ind w:firstLine="480" w:firstLineChars="200"/>
        <w:rPr>
          <w:rFonts w:ascii="宋体" w:hAnsi="宋体" w:eastAsiaTheme="minorEastAsia" w:cstheme="minorBidi"/>
          <w:sz w:val="24"/>
          <w:szCs w:val="24"/>
        </w:rPr>
      </w:pPr>
      <w:r>
        <w:rPr>
          <w:rFonts w:ascii="宋体" w:hAnsi="宋体" w:eastAsiaTheme="minorEastAsia" w:cstheme="minorBidi"/>
          <w:sz w:val="24"/>
          <w:szCs w:val="24"/>
        </w:rPr>
        <w:t xml:space="preserve">1.5 </w:t>
      </w:r>
      <w:r>
        <w:rPr>
          <w:rFonts w:hint="eastAsia" w:ascii="宋体" w:hAnsi="宋体" w:eastAsiaTheme="minorEastAsia" w:cstheme="minorBidi"/>
          <w:sz w:val="24"/>
          <w:szCs w:val="24"/>
        </w:rPr>
        <w:t>参赛选手名次是指参赛者在论文或者专利中是第几作者，如一作、二作、三作。</w:t>
      </w:r>
    </w:p>
    <w:p>
      <w:pPr>
        <w:spacing w:line="360" w:lineRule="auto"/>
        <w:ind w:firstLine="480" w:firstLineChars="200"/>
        <w:rPr>
          <w:rFonts w:ascii="宋体" w:hAnsi="宋体" w:eastAsiaTheme="minorEastAsia" w:cstheme="minorBidi"/>
          <w:sz w:val="24"/>
          <w:szCs w:val="24"/>
        </w:rPr>
      </w:pPr>
      <w:r>
        <w:rPr>
          <w:rFonts w:ascii="宋体" w:hAnsi="宋体" w:eastAsiaTheme="minorEastAsia" w:cstheme="minorBidi"/>
          <w:sz w:val="24"/>
          <w:szCs w:val="24"/>
        </w:rPr>
        <w:t>2</w:t>
      </w:r>
      <w:r>
        <w:rPr>
          <w:rFonts w:hint="eastAsia" w:ascii="宋体" w:hAnsi="宋体" w:eastAsiaTheme="minorEastAsia" w:cstheme="minorBidi"/>
          <w:sz w:val="24"/>
          <w:szCs w:val="24"/>
        </w:rPr>
        <w:t>．申报书各部分表格可以</w:t>
      </w:r>
      <w:r>
        <w:rPr>
          <w:rFonts w:ascii="宋体" w:hAnsi="宋体" w:eastAsiaTheme="minorEastAsia" w:cstheme="minorBidi"/>
          <w:sz w:val="24"/>
          <w:szCs w:val="24"/>
        </w:rPr>
        <w:t>向下延伸</w:t>
      </w:r>
      <w:r>
        <w:rPr>
          <w:rFonts w:hint="eastAsia" w:ascii="宋体" w:hAnsi="宋体" w:eastAsiaTheme="minorEastAsia" w:cstheme="minorBidi"/>
          <w:sz w:val="24"/>
          <w:szCs w:val="24"/>
        </w:rPr>
        <w:t>，但不得对</w:t>
      </w:r>
      <w:r>
        <w:rPr>
          <w:rFonts w:ascii="宋体" w:hAnsi="宋体" w:eastAsiaTheme="minorEastAsia" w:cstheme="minorBidi"/>
          <w:sz w:val="24"/>
          <w:szCs w:val="24"/>
        </w:rPr>
        <w:t>原</w:t>
      </w:r>
      <w:r>
        <w:rPr>
          <w:rFonts w:hint="eastAsia" w:ascii="宋体" w:hAnsi="宋体" w:eastAsiaTheme="minorEastAsia" w:cstheme="minorBidi"/>
          <w:sz w:val="24"/>
          <w:szCs w:val="24"/>
        </w:rPr>
        <w:t>有表格进行增减。</w:t>
      </w:r>
    </w:p>
    <w:p>
      <w:pPr>
        <w:spacing w:line="360" w:lineRule="auto"/>
        <w:ind w:firstLine="480" w:firstLineChars="200"/>
        <w:rPr>
          <w:rFonts w:ascii="宋体" w:hAnsi="宋体" w:eastAsiaTheme="minorEastAsia" w:cstheme="minorBidi"/>
          <w:sz w:val="24"/>
          <w:szCs w:val="24"/>
        </w:rPr>
      </w:pPr>
      <w:r>
        <w:rPr>
          <w:rFonts w:ascii="宋体" w:hAnsi="宋体" w:eastAsiaTheme="minorEastAsia" w:cstheme="minorBidi"/>
          <w:sz w:val="24"/>
          <w:szCs w:val="24"/>
        </w:rPr>
        <w:t>3</w:t>
      </w:r>
      <w:r>
        <w:rPr>
          <w:rFonts w:hint="eastAsia" w:ascii="宋体" w:hAnsi="宋体" w:eastAsiaTheme="minorEastAsia" w:cstheme="minorBidi"/>
          <w:sz w:val="24"/>
          <w:szCs w:val="24"/>
        </w:rPr>
        <w:t>．填完完成后，生成PDF文件，在网站的作品上传栏中进行上传。</w:t>
      </w:r>
    </w:p>
    <w:p>
      <w:pPr>
        <w:spacing w:line="360" w:lineRule="auto"/>
        <w:ind w:firstLine="480" w:firstLineChars="200"/>
        <w:rPr>
          <w:rFonts w:ascii="宋体" w:hAnsi="宋体" w:eastAsiaTheme="minorEastAsia" w:cstheme="minorBidi"/>
          <w:sz w:val="24"/>
          <w:szCs w:val="24"/>
        </w:rPr>
      </w:pPr>
      <w:r>
        <w:rPr>
          <w:rFonts w:ascii="宋体" w:hAnsi="宋体" w:eastAsiaTheme="minorEastAsia" w:cstheme="minorBidi"/>
          <w:sz w:val="24"/>
          <w:szCs w:val="24"/>
        </w:rPr>
        <w:t>4</w:t>
      </w:r>
      <w:r>
        <w:rPr>
          <w:rFonts w:hint="eastAsia" w:ascii="宋体" w:hAnsi="宋体" w:eastAsiaTheme="minorEastAsia" w:cstheme="minorBidi"/>
          <w:sz w:val="24"/>
          <w:szCs w:val="24"/>
        </w:rPr>
        <w:t>．申报过程中的具体要求，可在竞赛官网或公众号查看。</w:t>
      </w:r>
    </w:p>
    <w:p>
      <w:pPr>
        <w:spacing w:line="360" w:lineRule="auto"/>
        <w:ind w:firstLine="480" w:firstLineChars="200"/>
        <w:rPr>
          <w:rFonts w:ascii="宋体" w:hAnsi="宋体" w:eastAsiaTheme="minorEastAsia" w:cstheme="minorBidi"/>
          <w:sz w:val="24"/>
          <w:szCs w:val="24"/>
        </w:rPr>
      </w:pPr>
    </w:p>
    <w:p>
      <w:pPr>
        <w:widowControl/>
        <w:jc w:val="left"/>
        <w:rPr>
          <w:rFonts w:ascii="黑体" w:eastAsia="黑体"/>
          <w:sz w:val="36"/>
        </w:rPr>
      </w:pPr>
    </w:p>
    <w:sectPr>
      <w:footerReference r:id="rId4" w:type="first"/>
      <w:footerReference r:id="rId3" w:type="default"/>
      <w:pgSz w:w="11906" w:h="16838"/>
      <w:pgMar w:top="567" w:right="1134" w:bottom="567" w:left="1134" w:header="851" w:footer="992" w:gutter="0"/>
      <w:pgNumType w:start="1"/>
      <w:cols w:space="425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lang w:val="zh-CN"/>
      </w:rPr>
      <w:t xml:space="preserve"> </w:t>
    </w:r>
    <w:r>
      <w:rPr>
        <w:bCs/>
        <w:sz w:val="24"/>
        <w:szCs w:val="24"/>
      </w:rPr>
      <w:fldChar w:fldCharType="begin"/>
    </w:r>
    <w:r>
      <w:rPr>
        <w:bCs/>
      </w:rPr>
      <w:instrText xml:space="preserve">PAGE</w:instrText>
    </w:r>
    <w:r>
      <w:rPr>
        <w:bCs/>
        <w:sz w:val="24"/>
        <w:szCs w:val="24"/>
      </w:rPr>
      <w:fldChar w:fldCharType="separate"/>
    </w:r>
    <w:r>
      <w:rPr>
        <w:bCs/>
      </w:rPr>
      <w:t>2</w:t>
    </w:r>
    <w:r>
      <w:rPr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Cs/>
        <w:sz w:val="24"/>
        <w:szCs w:val="24"/>
      </w:rPr>
      <w:fldChar w:fldCharType="begin"/>
    </w:r>
    <w:r>
      <w:rPr>
        <w:bCs/>
      </w:rPr>
      <w:instrText xml:space="preserve">NUMPAGES</w:instrText>
    </w:r>
    <w:r>
      <w:rPr>
        <w:bCs/>
        <w:sz w:val="24"/>
        <w:szCs w:val="24"/>
      </w:rPr>
      <w:fldChar w:fldCharType="separate"/>
    </w:r>
    <w:r>
      <w:rPr>
        <w:bCs/>
      </w:rPr>
      <w:t>4</w:t>
    </w:r>
    <w:r>
      <w:rPr>
        <w:bCs/>
        <w:sz w:val="24"/>
        <w:szCs w:val="24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lang w:val="zh-CN"/>
      </w:rPr>
      <w:t xml:space="preserve"> </w:t>
    </w:r>
    <w:r>
      <w:rPr>
        <w:bCs/>
        <w:sz w:val="24"/>
        <w:szCs w:val="24"/>
      </w:rPr>
      <w:fldChar w:fldCharType="begin"/>
    </w:r>
    <w:r>
      <w:rPr>
        <w:bCs/>
      </w:rPr>
      <w:instrText xml:space="preserve">PAGE</w:instrText>
    </w:r>
    <w:r>
      <w:rPr>
        <w:bCs/>
        <w:sz w:val="24"/>
        <w:szCs w:val="24"/>
      </w:rPr>
      <w:fldChar w:fldCharType="separate"/>
    </w:r>
    <w:r>
      <w:rPr>
        <w:bCs/>
      </w:rPr>
      <w:t>1</w:t>
    </w:r>
    <w:r>
      <w:rPr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Cs/>
        <w:sz w:val="24"/>
        <w:szCs w:val="24"/>
      </w:rPr>
      <w:fldChar w:fldCharType="begin"/>
    </w:r>
    <w:r>
      <w:rPr>
        <w:bCs/>
      </w:rPr>
      <w:instrText xml:space="preserve">NUMPAGES</w:instrText>
    </w:r>
    <w:r>
      <w:rPr>
        <w:bCs/>
        <w:sz w:val="24"/>
        <w:szCs w:val="24"/>
      </w:rPr>
      <w:fldChar w:fldCharType="separate"/>
    </w:r>
    <w:r>
      <w:rPr>
        <w:bCs/>
      </w:rPr>
      <w:t>1</w:t>
    </w:r>
    <w:r>
      <w:rPr>
        <w:bCs/>
        <w:sz w:val="24"/>
        <w:szCs w:val="24"/>
      </w:rP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899CF5"/>
    <w:multiLevelType w:val="singleLevel"/>
    <w:tmpl w:val="8A899CF5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785"/>
    <w:rsid w:val="0000087B"/>
    <w:rsid w:val="000D138A"/>
    <w:rsid w:val="001454E1"/>
    <w:rsid w:val="001B409C"/>
    <w:rsid w:val="001E7188"/>
    <w:rsid w:val="001F1A79"/>
    <w:rsid w:val="00220DC5"/>
    <w:rsid w:val="0037399B"/>
    <w:rsid w:val="003E2D43"/>
    <w:rsid w:val="00436879"/>
    <w:rsid w:val="00542727"/>
    <w:rsid w:val="0055100E"/>
    <w:rsid w:val="00572B93"/>
    <w:rsid w:val="00623D83"/>
    <w:rsid w:val="006E2096"/>
    <w:rsid w:val="00714018"/>
    <w:rsid w:val="007709D7"/>
    <w:rsid w:val="007A437F"/>
    <w:rsid w:val="007D12D4"/>
    <w:rsid w:val="007D3EB0"/>
    <w:rsid w:val="007F02DA"/>
    <w:rsid w:val="008641D9"/>
    <w:rsid w:val="00892F2A"/>
    <w:rsid w:val="008F22F4"/>
    <w:rsid w:val="009C43FF"/>
    <w:rsid w:val="00A90D7E"/>
    <w:rsid w:val="00B17841"/>
    <w:rsid w:val="00C23B3B"/>
    <w:rsid w:val="00CE3220"/>
    <w:rsid w:val="00D4062D"/>
    <w:rsid w:val="00DA69AF"/>
    <w:rsid w:val="00DB4CBF"/>
    <w:rsid w:val="00DB6785"/>
    <w:rsid w:val="00E33019"/>
    <w:rsid w:val="00E57A13"/>
    <w:rsid w:val="00E8002E"/>
    <w:rsid w:val="00EF2DB5"/>
    <w:rsid w:val="00FA38A7"/>
    <w:rsid w:val="00FF4A35"/>
    <w:rsid w:val="31665341"/>
    <w:rsid w:val="387E5207"/>
    <w:rsid w:val="453A4713"/>
    <w:rsid w:val="618E79C1"/>
    <w:rsid w:val="67C67068"/>
    <w:rsid w:val="6AE40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nhideWhenUsed="0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7"/>
    <w:qFormat/>
    <w:uiPriority w:val="99"/>
    <w:rPr>
      <w:sz w:val="18"/>
      <w:szCs w:val="18"/>
    </w:rPr>
  </w:style>
  <w:style w:type="paragraph" w:styleId="4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Subtitle"/>
    <w:basedOn w:val="1"/>
    <w:next w:val="1"/>
    <w:link w:val="18"/>
    <w:qFormat/>
    <w:uiPriority w:val="11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7">
    <w:name w:val="toc 2"/>
    <w:basedOn w:val="1"/>
    <w:next w:val="1"/>
    <w:uiPriority w:val="39"/>
    <w:pPr>
      <w:ind w:left="420" w:leftChars="200"/>
    </w:p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table" w:styleId="10">
    <w:name w:val="Table Grid"/>
    <w:basedOn w:val="9"/>
    <w:qFormat/>
    <w:uiPriority w:val="59"/>
    <w:rPr>
      <w:rFonts w:ascii="Times New Roman" w:hAnsi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Hyperlink"/>
    <w:basedOn w:val="11"/>
    <w:qFormat/>
    <w:uiPriority w:val="99"/>
    <w:rPr>
      <w:color w:val="0000FF"/>
      <w:u w:val="single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Times New Roman" w:hAnsi="Times New Roman" w:cs="Times New Roman"/>
      <w:szCs w:val="20"/>
    </w:rPr>
  </w:style>
  <w:style w:type="paragraph" w:customStyle="1" w:styleId="14">
    <w:name w:val="列出段落1"/>
    <w:basedOn w:val="1"/>
    <w:qFormat/>
    <w:uiPriority w:val="0"/>
    <w:pPr>
      <w:ind w:firstLine="420" w:firstLineChars="200"/>
    </w:pPr>
    <w:rPr>
      <w:rFonts w:cs="Calibri"/>
      <w:szCs w:val="21"/>
    </w:rPr>
  </w:style>
  <w:style w:type="character" w:customStyle="1" w:styleId="15">
    <w:name w:val="页眉 字符"/>
    <w:basedOn w:val="11"/>
    <w:link w:val="5"/>
    <w:qFormat/>
    <w:uiPriority w:val="99"/>
    <w:rPr>
      <w:sz w:val="18"/>
      <w:szCs w:val="18"/>
    </w:rPr>
  </w:style>
  <w:style w:type="character" w:customStyle="1" w:styleId="16">
    <w:name w:val="页脚 字符"/>
    <w:basedOn w:val="11"/>
    <w:link w:val="4"/>
    <w:qFormat/>
    <w:uiPriority w:val="99"/>
    <w:rPr>
      <w:sz w:val="18"/>
      <w:szCs w:val="18"/>
    </w:rPr>
  </w:style>
  <w:style w:type="character" w:customStyle="1" w:styleId="17">
    <w:name w:val="批注框文本 字符"/>
    <w:basedOn w:val="11"/>
    <w:link w:val="3"/>
    <w:qFormat/>
    <w:uiPriority w:val="99"/>
    <w:rPr>
      <w:sz w:val="18"/>
      <w:szCs w:val="18"/>
    </w:rPr>
  </w:style>
  <w:style w:type="character" w:customStyle="1" w:styleId="18">
    <w:name w:val="副标题 字符"/>
    <w:basedOn w:val="11"/>
    <w:link w:val="6"/>
    <w:qFormat/>
    <w:uiPriority w:val="11"/>
    <w:rPr>
      <w:rFonts w:ascii="Cambria" w:hAnsi="Cambria" w:eastAsia="宋体" w:cs="宋体"/>
      <w:b/>
      <w:bCs/>
      <w:kern w:val="28"/>
      <w:sz w:val="32"/>
      <w:szCs w:val="32"/>
    </w:rPr>
  </w:style>
  <w:style w:type="character" w:customStyle="1" w:styleId="19">
    <w:name w:val="标题 1 字符"/>
    <w:basedOn w:val="11"/>
    <w:link w:val="2"/>
    <w:qFormat/>
    <w:uiPriority w:val="9"/>
    <w:rPr>
      <w:b/>
      <w:bCs/>
      <w:kern w:val="44"/>
      <w:sz w:val="44"/>
      <w:szCs w:val="44"/>
    </w:rPr>
  </w:style>
  <w:style w:type="paragraph" w:customStyle="1" w:styleId="20">
    <w:name w:val="TOC 标题1"/>
    <w:basedOn w:val="2"/>
    <w:next w:val="1"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21">
    <w:name w:val="不明显强调1"/>
    <w:basedOn w:val="11"/>
    <w:qFormat/>
    <w:uiPriority w:val="19"/>
    <w:rPr>
      <w:i/>
      <w:iCs/>
      <w:color w:val="404040"/>
    </w:rPr>
  </w:style>
  <w:style w:type="paragraph" w:customStyle="1" w:styleId="22">
    <w:name w:val="Revision"/>
    <w:hidden/>
    <w:semiHidden/>
    <w:qFormat/>
    <w:uiPriority w:val="99"/>
    <w:rPr>
      <w:rFonts w:ascii="Calibri" w:hAnsi="Calibri" w:eastAsia="宋体" w:cs="宋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8459946-11F2-45F3-BB3A-188417D0572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dell</Company>
  <Pages>4</Pages>
  <Words>165</Words>
  <Characters>942</Characters>
  <Lines>7</Lines>
  <Paragraphs>2</Paragraphs>
  <TotalTime>21</TotalTime>
  <ScaleCrop>false</ScaleCrop>
  <LinksUpToDate>false</LinksUpToDate>
  <CharactersWithSpaces>1105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2021-04-15T03:08:00Z</dcterms:created>
  <dc:creator>d</dc:creator>
  <cp:lastModifiedBy>张萍</cp:lastModifiedBy>
  <cp:lastPrinted>2017-03-13T05:04:00Z</cp:lastPrinted>
  <dcterms:modified xsi:type="dcterms:W3CDTF">2022-01-27T05:33:18Z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ECC798289C6944308900D1477C63DD25</vt:lpwstr>
  </property>
</Properties>
</file>