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sz w:val="24"/>
        </w:rPr>
      </w:pPr>
      <w:r>
        <w:rPr>
          <w:rFonts w:hint="eastAsia" w:ascii="黑体" w:eastAsia="黑体"/>
          <w:sz w:val="36"/>
        </w:rPr>
        <w:t>一、</w:t>
      </w:r>
      <w:r>
        <w:rPr>
          <w:rFonts w:ascii="黑体" w:eastAsia="黑体"/>
          <w:sz w:val="36"/>
        </w:rPr>
        <w:t>作品</w:t>
      </w:r>
      <w:r>
        <w:rPr>
          <w:rFonts w:hint="eastAsia" w:ascii="黑体" w:eastAsia="黑体"/>
          <w:sz w:val="36"/>
        </w:rPr>
        <w:t>申报书（创业组）</w:t>
      </w:r>
    </w:p>
    <w:p>
      <w:pPr>
        <w:spacing w:line="0" w:lineRule="atLeast"/>
        <w:rPr>
          <w:sz w:val="24"/>
        </w:rPr>
      </w:pPr>
    </w:p>
    <w:tbl>
      <w:tblPr>
        <w:tblStyle w:val="9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84"/>
        <w:gridCol w:w="1701"/>
        <w:gridCol w:w="1287"/>
        <w:gridCol w:w="143"/>
        <w:gridCol w:w="1551"/>
        <w:gridCol w:w="2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  <w:jc w:val="center"/>
        </w:trPr>
        <w:tc>
          <w:tcPr>
            <w:tcW w:w="1029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6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ascii="仿宋_GB2312" w:eastAsia="仿宋_GB2312"/>
                <w:b/>
                <w:sz w:val="28"/>
                <w:szCs w:val="28"/>
              </w:rPr>
              <w:t>作品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名称</w:t>
            </w:r>
          </w:p>
        </w:tc>
        <w:tc>
          <w:tcPr>
            <w:tcW w:w="3971" w:type="pct"/>
            <w:gridSpan w:val="5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560" w:lineRule="exact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1029" w:type="pc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作品编号</w:t>
            </w:r>
          </w:p>
        </w:tc>
        <w:tc>
          <w:tcPr>
            <w:tcW w:w="882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0" w:lineRule="atLeast"/>
              <w:ind w:firstLine="480" w:firstLineChars="20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67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sz w:val="28"/>
                <w:szCs w:val="28"/>
              </w:rPr>
              <w:t>作品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类型</w:t>
            </w:r>
          </w:p>
        </w:tc>
        <w:tc>
          <w:tcPr>
            <w:tcW w:w="2422" w:type="pct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□创意类；□实践类；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8" w:hRule="atLeast"/>
          <w:jc w:val="center"/>
        </w:trPr>
        <w:tc>
          <w:tcPr>
            <w:tcW w:w="1029" w:type="pct"/>
            <w:tcBorders>
              <w:top w:val="single" w:color="auto" w:sz="4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公司概况</w:t>
            </w:r>
          </w:p>
          <w:p>
            <w:pPr>
              <w:spacing w:line="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4"/>
                <w:szCs w:val="28"/>
              </w:rPr>
              <w:t>(250字以内)</w:t>
            </w:r>
          </w:p>
        </w:tc>
        <w:tc>
          <w:tcPr>
            <w:tcW w:w="3971" w:type="pct"/>
            <w:gridSpan w:val="5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</w:tcPr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 w:hRule="atLeast"/>
          <w:jc w:val="center"/>
        </w:trPr>
        <w:tc>
          <w:tcPr>
            <w:tcW w:w="1029" w:type="pct"/>
            <w:tcBorders>
              <w:top w:val="single" w:color="auto" w:sz="4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产品与服务</w:t>
            </w:r>
            <w:r>
              <w:rPr>
                <w:rFonts w:hint="eastAsia" w:ascii="仿宋_GB2312" w:eastAsia="仿宋_GB2312"/>
                <w:b/>
                <w:sz w:val="24"/>
                <w:szCs w:val="28"/>
              </w:rPr>
              <w:t>(400字以内)</w:t>
            </w:r>
          </w:p>
        </w:tc>
        <w:tc>
          <w:tcPr>
            <w:tcW w:w="3971" w:type="pct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0" w:lineRule="atLeast"/>
              <w:ind w:firstLine="150" w:firstLineChars="50"/>
              <w:jc w:val="left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8" w:hRule="atLeast"/>
          <w:jc w:val="center"/>
        </w:trPr>
        <w:tc>
          <w:tcPr>
            <w:tcW w:w="1029" w:type="pc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市场分析与营销策略</w:t>
            </w:r>
            <w:r>
              <w:rPr>
                <w:rFonts w:hint="eastAsia" w:ascii="仿宋_GB2312" w:eastAsia="仿宋_GB2312"/>
                <w:b/>
                <w:sz w:val="24"/>
                <w:szCs w:val="28"/>
              </w:rPr>
              <w:t>(1200字以内)</w:t>
            </w:r>
          </w:p>
        </w:tc>
        <w:tc>
          <w:tcPr>
            <w:tcW w:w="3971" w:type="pct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0" w:lineRule="atLeast"/>
              <w:ind w:firstLine="150" w:firstLineChars="50"/>
              <w:jc w:val="left"/>
              <w:rPr>
                <w:rFonts w:ascii="仿宋" w:hAnsi="仿宋" w:eastAsia="仿宋" w:cs="仿宋"/>
                <w:sz w:val="30"/>
                <w:szCs w:val="30"/>
              </w:rPr>
            </w:pPr>
          </w:p>
          <w:p>
            <w:pPr>
              <w:spacing w:line="0" w:lineRule="atLeast"/>
              <w:ind w:firstLine="150" w:firstLineChars="50"/>
              <w:jc w:val="left"/>
              <w:rPr>
                <w:rFonts w:ascii="仿宋" w:hAnsi="仿宋" w:eastAsia="仿宋" w:cs="仿宋"/>
                <w:sz w:val="30"/>
                <w:szCs w:val="30"/>
              </w:rPr>
            </w:pPr>
          </w:p>
          <w:p>
            <w:pPr>
              <w:spacing w:line="0" w:lineRule="atLeast"/>
              <w:ind w:firstLine="150" w:firstLineChars="50"/>
              <w:jc w:val="left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2" w:hRule="atLeast"/>
          <w:jc w:val="center"/>
        </w:trPr>
        <w:tc>
          <w:tcPr>
            <w:tcW w:w="1029" w:type="pc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公司组织及管理</w:t>
            </w:r>
          </w:p>
          <w:p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4"/>
                <w:szCs w:val="28"/>
              </w:rPr>
              <w:t>(200字以内)</w:t>
            </w:r>
          </w:p>
        </w:tc>
        <w:tc>
          <w:tcPr>
            <w:tcW w:w="3971" w:type="pct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0" w:lineRule="atLeast"/>
              <w:ind w:firstLine="150" w:firstLineChars="50"/>
              <w:jc w:val="left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1" w:hRule="atLeast"/>
          <w:jc w:val="center"/>
        </w:trPr>
        <w:tc>
          <w:tcPr>
            <w:tcW w:w="1029" w:type="pc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财务与融资分析</w:t>
            </w:r>
            <w:r>
              <w:rPr>
                <w:rFonts w:hint="eastAsia" w:ascii="仿宋_GB2312" w:eastAsia="仿宋_GB2312"/>
                <w:b/>
                <w:sz w:val="24"/>
                <w:szCs w:val="28"/>
              </w:rPr>
              <w:t>(200字以内)</w:t>
            </w:r>
          </w:p>
        </w:tc>
        <w:tc>
          <w:tcPr>
            <w:tcW w:w="3971" w:type="pct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  <w:jc w:val="center"/>
        </w:trPr>
        <w:tc>
          <w:tcPr>
            <w:tcW w:w="1029" w:type="pc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风险分析与应对策略</w:t>
            </w:r>
            <w:r>
              <w:rPr>
                <w:rFonts w:hint="eastAsia" w:ascii="仿宋_GB2312" w:eastAsia="仿宋_GB2312"/>
                <w:b/>
                <w:sz w:val="24"/>
                <w:szCs w:val="28"/>
              </w:rPr>
              <w:t xml:space="preserve"> (200字以内)</w:t>
            </w:r>
          </w:p>
        </w:tc>
        <w:tc>
          <w:tcPr>
            <w:tcW w:w="3971" w:type="pct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6" w:hRule="atLeast"/>
          <w:jc w:val="center"/>
        </w:trPr>
        <w:tc>
          <w:tcPr>
            <w:tcW w:w="1029" w:type="pc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公司注册信息</w:t>
            </w:r>
          </w:p>
        </w:tc>
        <w:tc>
          <w:tcPr>
            <w:tcW w:w="3971" w:type="pct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0" w:lineRule="atLeast"/>
              <w:ind w:firstLine="140" w:firstLineChars="50"/>
              <w:jc w:val="left"/>
              <w:rPr>
                <w:rFonts w:ascii="仿宋_GB2312" w:eastAsia="仿宋_GB2312"/>
                <w:b/>
                <w:color w:val="00B05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B050"/>
                <w:sz w:val="28"/>
                <w:szCs w:val="28"/>
              </w:rPr>
              <w:t>（仅限实践类填写）</w:t>
            </w:r>
          </w:p>
          <w:tbl>
            <w:tblPr>
              <w:tblStyle w:val="10"/>
              <w:tblW w:w="6786" w:type="dxa"/>
              <w:tblInd w:w="4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392"/>
              <w:gridCol w:w="439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392" w:type="dxa"/>
                </w:tcPr>
                <w:p>
                  <w:pPr>
                    <w:spacing w:line="0" w:lineRule="atLeast"/>
                    <w:jc w:val="left"/>
                    <w:rPr>
                      <w:rFonts w:ascii="仿宋" w:hAnsi="仿宋" w:eastAsia="仿宋" w:cs="仿宋"/>
                      <w:b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kern w:val="0"/>
                      <w:sz w:val="24"/>
                      <w:szCs w:val="24"/>
                    </w:rPr>
                    <w:t>统一社会信用代码</w:t>
                  </w:r>
                </w:p>
              </w:tc>
              <w:tc>
                <w:tcPr>
                  <w:tcW w:w="4394" w:type="dxa"/>
                </w:tcPr>
                <w:p>
                  <w:pPr>
                    <w:spacing w:line="0" w:lineRule="atLeast"/>
                    <w:jc w:val="left"/>
                    <w:rPr>
                      <w:rFonts w:ascii="仿宋" w:hAnsi="仿宋" w:eastAsia="仿宋" w:cs="仿宋"/>
                      <w:b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392" w:type="dxa"/>
                  <w:vMerge w:val="restart"/>
                  <w:vAlign w:val="center"/>
                </w:tcPr>
                <w:p>
                  <w:pPr>
                    <w:spacing w:line="0" w:lineRule="atLeast"/>
                    <w:jc w:val="left"/>
                    <w:rPr>
                      <w:rFonts w:ascii="仿宋" w:hAnsi="仿宋" w:eastAsia="仿宋" w:cs="仿宋"/>
                      <w:b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kern w:val="0"/>
                      <w:sz w:val="24"/>
                      <w:szCs w:val="24"/>
                    </w:rPr>
                    <w:t>股东信息</w:t>
                  </w:r>
                </w:p>
                <w:p>
                  <w:pPr>
                    <w:spacing w:line="0" w:lineRule="atLeast"/>
                    <w:jc w:val="left"/>
                    <w:rPr>
                      <w:rFonts w:ascii="仿宋" w:hAnsi="仿宋" w:eastAsia="仿宋" w:cs="仿宋"/>
                      <w:b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kern w:val="0"/>
                      <w:sz w:val="24"/>
                      <w:szCs w:val="24"/>
                    </w:rPr>
                    <w:t>(</w:t>
                  </w:r>
                  <w:r>
                    <w:rPr>
                      <w:rFonts w:hint="eastAsia" w:ascii="仿宋" w:hAnsi="仿宋" w:eastAsia="仿宋" w:cs="仿宋"/>
                      <w:b/>
                      <w:kern w:val="0"/>
                      <w:sz w:val="24"/>
                      <w:szCs w:val="24"/>
                      <w:lang w:val="en-US" w:eastAsia="zh-CN"/>
                    </w:rPr>
                    <w:t>请填写所有股东</w:t>
                  </w:r>
                  <w:r>
                    <w:rPr>
                      <w:rFonts w:hint="eastAsia" w:ascii="仿宋" w:hAnsi="仿宋" w:eastAsia="仿宋" w:cs="仿宋"/>
                      <w:b/>
                      <w:kern w:val="0"/>
                      <w:sz w:val="24"/>
                      <w:szCs w:val="24"/>
                    </w:rPr>
                    <w:t>身份，</w:t>
                  </w:r>
                  <w:r>
                    <w:rPr>
                      <w:rFonts w:hint="eastAsia" w:ascii="仿宋" w:hAnsi="仿宋" w:eastAsia="仿宋" w:cs="仿宋"/>
                      <w:b/>
                      <w:kern w:val="0"/>
                      <w:sz w:val="24"/>
                      <w:szCs w:val="24"/>
                      <w:lang w:val="en-US" w:eastAsia="zh-CN"/>
                    </w:rPr>
                    <w:t>如：</w:t>
                  </w:r>
                  <w:r>
                    <w:rPr>
                      <w:rFonts w:hint="eastAsia" w:ascii="仿宋" w:hAnsi="仿宋" w:eastAsia="仿宋" w:cs="仿宋"/>
                      <w:b/>
                      <w:sz w:val="24"/>
                      <w:szCs w:val="24"/>
                      <w:highlight w:val="none"/>
                      <w:rPrChange w:id="0" w:author="张萍" w:date="2022-01-27T13:31:22Z">
                        <w:rPr>
                          <w:rFonts w:hint="eastAsia" w:ascii="仿宋" w:hAnsi="仿宋" w:eastAsia="仿宋" w:cs="仿宋"/>
                          <w:b/>
                          <w:sz w:val="24"/>
                          <w:szCs w:val="24"/>
                          <w:highlight w:val="yellow"/>
                        </w:rPr>
                      </w:rPrChange>
                    </w:rPr>
                    <w:t>指导老师、其他老师、研究生、项目团队第几成员、其他人员</w:t>
                  </w:r>
                  <w:r>
                    <w:rPr>
                      <w:rFonts w:ascii="仿宋" w:hAnsi="仿宋" w:eastAsia="仿宋" w:cs="仿宋"/>
                      <w:b/>
                      <w:kern w:val="0"/>
                      <w:sz w:val="24"/>
                      <w:szCs w:val="24"/>
                      <w:highlight w:val="none"/>
                      <w:rPrChange w:id="1" w:author="张萍" w:date="2022-01-27T13:31:22Z">
                        <w:rPr>
                          <w:rFonts w:ascii="仿宋" w:hAnsi="仿宋" w:eastAsia="仿宋" w:cs="仿宋"/>
                          <w:b/>
                          <w:kern w:val="0"/>
                          <w:sz w:val="24"/>
                          <w:szCs w:val="24"/>
                        </w:rPr>
                      </w:rPrChange>
                    </w:rPr>
                    <w:t>)</w:t>
                  </w:r>
                </w:p>
              </w:tc>
              <w:tc>
                <w:tcPr>
                  <w:tcW w:w="4394" w:type="dxa"/>
                </w:tcPr>
                <w:p>
                  <w:pPr>
                    <w:spacing w:line="0" w:lineRule="atLeast"/>
                    <w:jc w:val="left"/>
                    <w:rPr>
                      <w:rFonts w:ascii="仿宋" w:hAnsi="仿宋" w:eastAsia="仿宋" w:cs="仿宋"/>
                      <w:b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392" w:type="dxa"/>
                  <w:vMerge w:val="continue"/>
                </w:tcPr>
                <w:p>
                  <w:pPr>
                    <w:spacing w:line="0" w:lineRule="atLeast"/>
                    <w:jc w:val="left"/>
                    <w:rPr>
                      <w:rFonts w:ascii="仿宋" w:hAnsi="仿宋" w:eastAsia="仿宋" w:cs="仿宋"/>
                      <w:b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394" w:type="dxa"/>
                </w:tcPr>
                <w:p>
                  <w:pPr>
                    <w:spacing w:line="0" w:lineRule="atLeast"/>
                    <w:jc w:val="left"/>
                    <w:rPr>
                      <w:rFonts w:ascii="仿宋" w:hAnsi="仿宋" w:eastAsia="仿宋" w:cs="仿宋"/>
                      <w:b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392" w:type="dxa"/>
                  <w:vMerge w:val="continue"/>
                </w:tcPr>
                <w:p>
                  <w:pPr>
                    <w:spacing w:line="0" w:lineRule="atLeast"/>
                    <w:jc w:val="left"/>
                    <w:rPr>
                      <w:rFonts w:ascii="仿宋" w:hAnsi="仿宋" w:eastAsia="仿宋" w:cs="仿宋"/>
                      <w:b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394" w:type="dxa"/>
                </w:tcPr>
                <w:p>
                  <w:pPr>
                    <w:spacing w:line="0" w:lineRule="atLeast"/>
                    <w:jc w:val="left"/>
                    <w:rPr>
                      <w:rFonts w:hint="default" w:ascii="仿宋" w:hAnsi="仿宋" w:eastAsia="仿宋" w:cs="仿宋"/>
                      <w:b/>
                      <w:kern w:val="0"/>
                      <w:sz w:val="24"/>
                      <w:szCs w:val="24"/>
                      <w:lang w:val="en-US" w:eastAsia="zh-CN"/>
                    </w:rPr>
                  </w:pPr>
                  <w:ins w:id="2" w:author="张萍" w:date="2022-01-27T12:38:37Z">
                    <w:r>
                      <w:rPr>
                        <w:rFonts w:hint="eastAsia" w:ascii="仿宋" w:hAnsi="仿宋" w:eastAsia="仿宋" w:cs="仿宋"/>
                        <w:b/>
                        <w:kern w:val="0"/>
                        <w:sz w:val="24"/>
                        <w:szCs w:val="24"/>
                        <w:lang w:val="en-US" w:eastAsia="zh-CN"/>
                      </w:rPr>
                      <w:t>例</w:t>
                    </w:r>
                  </w:ins>
                  <w:ins w:id="3" w:author="张萍" w:date="2022-01-27T12:38:38Z">
                    <w:r>
                      <w:rPr>
                        <w:rFonts w:hint="eastAsia" w:ascii="仿宋" w:hAnsi="仿宋" w:eastAsia="仿宋" w:cs="仿宋"/>
                        <w:b/>
                        <w:kern w:val="0"/>
                        <w:sz w:val="24"/>
                        <w:szCs w:val="24"/>
                        <w:lang w:val="en-US" w:eastAsia="zh-CN"/>
                      </w:rPr>
                      <w:t>：</w:t>
                    </w:r>
                  </w:ins>
                  <w:ins w:id="4" w:author="张萍" w:date="2022-01-27T13:30:07Z">
                    <w:r>
                      <w:rPr>
                        <w:rFonts w:hint="eastAsia" w:ascii="仿宋" w:hAnsi="仿宋" w:eastAsia="仿宋" w:cs="仿宋"/>
                        <w:b/>
                        <w:kern w:val="0"/>
                        <w:sz w:val="24"/>
                        <w:szCs w:val="24"/>
                        <w:lang w:val="en-US" w:eastAsia="zh-CN"/>
                      </w:rPr>
                      <w:t>第一</w:t>
                    </w:r>
                  </w:ins>
                  <w:ins w:id="5" w:author="张萍" w:date="2022-01-27T12:38:45Z">
                    <w:r>
                      <w:rPr>
                        <w:rFonts w:hint="eastAsia" w:ascii="仿宋" w:hAnsi="仿宋" w:eastAsia="仿宋" w:cs="仿宋"/>
                        <w:b/>
                        <w:kern w:val="0"/>
                        <w:sz w:val="24"/>
                        <w:szCs w:val="24"/>
                        <w:lang w:val="en-US" w:eastAsia="zh-CN"/>
                      </w:rPr>
                      <w:t>股东</w:t>
                    </w:r>
                  </w:ins>
                  <w:ins w:id="6" w:author="张萍" w:date="2022-01-27T13:30:12Z">
                    <w:r>
                      <w:rPr>
                        <w:rFonts w:hint="eastAsia" w:ascii="仿宋" w:hAnsi="仿宋" w:eastAsia="仿宋" w:cs="仿宋"/>
                        <w:b/>
                        <w:kern w:val="0"/>
                        <w:sz w:val="24"/>
                        <w:szCs w:val="24"/>
                        <w:lang w:val="en-US" w:eastAsia="zh-CN"/>
                      </w:rPr>
                      <w:t>（</w:t>
                    </w:r>
                  </w:ins>
                  <w:ins w:id="7" w:author="张萍" w:date="2022-01-27T13:30:18Z">
                    <w:r>
                      <w:rPr>
                        <w:rFonts w:hint="eastAsia" w:ascii="仿宋" w:hAnsi="仿宋" w:eastAsia="仿宋" w:cs="仿宋"/>
                        <w:b/>
                        <w:kern w:val="0"/>
                        <w:sz w:val="24"/>
                        <w:szCs w:val="24"/>
                        <w:lang w:val="en-US" w:eastAsia="zh-CN"/>
                      </w:rPr>
                      <w:t>其他人</w:t>
                    </w:r>
                  </w:ins>
                  <w:ins w:id="8" w:author="张萍" w:date="2022-01-27T13:30:19Z">
                    <w:r>
                      <w:rPr>
                        <w:rFonts w:hint="eastAsia" w:ascii="仿宋" w:hAnsi="仿宋" w:eastAsia="仿宋" w:cs="仿宋"/>
                        <w:b/>
                        <w:kern w:val="0"/>
                        <w:sz w:val="24"/>
                        <w:szCs w:val="24"/>
                        <w:lang w:val="en-US" w:eastAsia="zh-CN"/>
                      </w:rPr>
                      <w:t>员</w:t>
                    </w:r>
                  </w:ins>
                  <w:ins w:id="9" w:author="张萍" w:date="2022-01-27T13:30:21Z">
                    <w:r>
                      <w:rPr>
                        <w:rFonts w:hint="eastAsia" w:ascii="仿宋" w:hAnsi="仿宋" w:eastAsia="仿宋" w:cs="仿宋"/>
                        <w:b/>
                        <w:kern w:val="0"/>
                        <w:sz w:val="24"/>
                        <w:szCs w:val="24"/>
                        <w:lang w:val="en-US" w:eastAsia="zh-CN"/>
                      </w:rPr>
                      <w:t>）</w:t>
                    </w:r>
                  </w:ins>
                  <w:ins w:id="10" w:author="张萍" w:date="2022-01-27T12:38:51Z">
                    <w:r>
                      <w:rPr>
                        <w:rFonts w:hint="eastAsia" w:ascii="仿宋" w:hAnsi="仿宋" w:eastAsia="仿宋" w:cs="仿宋"/>
                        <w:b/>
                        <w:kern w:val="0"/>
                        <w:sz w:val="24"/>
                        <w:szCs w:val="24"/>
                        <w:lang w:val="en-US" w:eastAsia="zh-CN"/>
                      </w:rPr>
                      <w:t>，</w:t>
                    </w:r>
                  </w:ins>
                  <w:ins w:id="11" w:author="张萍" w:date="2022-01-27T13:30:27Z">
                    <w:r>
                      <w:rPr>
                        <w:rFonts w:hint="eastAsia" w:ascii="仿宋" w:hAnsi="仿宋" w:eastAsia="仿宋" w:cs="仿宋"/>
                        <w:b/>
                        <w:kern w:val="0"/>
                        <w:sz w:val="24"/>
                        <w:szCs w:val="24"/>
                        <w:lang w:val="en-US" w:eastAsia="zh-CN"/>
                      </w:rPr>
                      <w:t>第</w:t>
                    </w:r>
                  </w:ins>
                  <w:ins w:id="12" w:author="张萍" w:date="2022-01-27T13:30:28Z">
                    <w:r>
                      <w:rPr>
                        <w:rFonts w:hint="eastAsia" w:ascii="仿宋" w:hAnsi="仿宋" w:eastAsia="仿宋" w:cs="仿宋"/>
                        <w:b/>
                        <w:kern w:val="0"/>
                        <w:sz w:val="24"/>
                        <w:szCs w:val="24"/>
                        <w:lang w:val="en-US" w:eastAsia="zh-CN"/>
                      </w:rPr>
                      <w:t>二</w:t>
                    </w:r>
                  </w:ins>
                  <w:ins w:id="13" w:author="张萍" w:date="2022-01-27T13:30:30Z">
                    <w:r>
                      <w:rPr>
                        <w:rFonts w:hint="eastAsia" w:ascii="仿宋" w:hAnsi="仿宋" w:eastAsia="仿宋" w:cs="仿宋"/>
                        <w:b/>
                        <w:kern w:val="0"/>
                        <w:sz w:val="24"/>
                        <w:szCs w:val="24"/>
                        <w:lang w:val="en-US" w:eastAsia="zh-CN"/>
                      </w:rPr>
                      <w:t>股东</w:t>
                    </w:r>
                  </w:ins>
                  <w:ins w:id="14" w:author="张萍" w:date="2022-01-27T13:30:31Z">
                    <w:r>
                      <w:rPr>
                        <w:rFonts w:hint="eastAsia" w:ascii="仿宋" w:hAnsi="仿宋" w:eastAsia="仿宋" w:cs="仿宋"/>
                        <w:b/>
                        <w:kern w:val="0"/>
                        <w:sz w:val="24"/>
                        <w:szCs w:val="24"/>
                        <w:lang w:val="en-US" w:eastAsia="zh-CN"/>
                      </w:rPr>
                      <w:t>（</w:t>
                    </w:r>
                  </w:ins>
                  <w:ins w:id="15" w:author="张萍" w:date="2022-01-27T13:30:38Z">
                    <w:r>
                      <w:rPr>
                        <w:rFonts w:hint="eastAsia" w:ascii="仿宋" w:hAnsi="仿宋" w:eastAsia="仿宋" w:cs="仿宋"/>
                        <w:b/>
                        <w:kern w:val="0"/>
                        <w:sz w:val="24"/>
                        <w:szCs w:val="24"/>
                        <w:lang w:val="en-US" w:eastAsia="zh-CN"/>
                      </w:rPr>
                      <w:t>项目</w:t>
                    </w:r>
                  </w:ins>
                  <w:ins w:id="16" w:author="张萍" w:date="2022-01-27T13:30:40Z">
                    <w:r>
                      <w:rPr>
                        <w:rFonts w:hint="eastAsia" w:ascii="仿宋" w:hAnsi="仿宋" w:eastAsia="仿宋" w:cs="仿宋"/>
                        <w:b/>
                        <w:kern w:val="0"/>
                        <w:sz w:val="24"/>
                        <w:szCs w:val="24"/>
                        <w:lang w:val="en-US" w:eastAsia="zh-CN"/>
                      </w:rPr>
                      <w:t>团队</w:t>
                    </w:r>
                  </w:ins>
                  <w:ins w:id="17" w:author="张萍" w:date="2022-01-27T13:30:41Z">
                    <w:r>
                      <w:rPr>
                        <w:rFonts w:hint="eastAsia" w:ascii="仿宋" w:hAnsi="仿宋" w:eastAsia="仿宋" w:cs="仿宋"/>
                        <w:b/>
                        <w:kern w:val="0"/>
                        <w:sz w:val="24"/>
                        <w:szCs w:val="24"/>
                        <w:lang w:val="en-US" w:eastAsia="zh-CN"/>
                      </w:rPr>
                      <w:t>第</w:t>
                    </w:r>
                  </w:ins>
                  <w:ins w:id="18" w:author="张萍" w:date="2022-01-27T13:30:43Z">
                    <w:r>
                      <w:rPr>
                        <w:rFonts w:hint="eastAsia" w:ascii="仿宋" w:hAnsi="仿宋" w:eastAsia="仿宋" w:cs="仿宋"/>
                        <w:b/>
                        <w:kern w:val="0"/>
                        <w:sz w:val="24"/>
                        <w:szCs w:val="24"/>
                        <w:lang w:val="en-US" w:eastAsia="zh-CN"/>
                      </w:rPr>
                      <w:t>1</w:t>
                    </w:r>
                  </w:ins>
                  <w:ins w:id="19" w:author="张萍" w:date="2022-01-27T13:30:47Z">
                    <w:r>
                      <w:rPr>
                        <w:rFonts w:hint="eastAsia" w:ascii="仿宋" w:hAnsi="仿宋" w:eastAsia="仿宋" w:cs="仿宋"/>
                        <w:b/>
                        <w:kern w:val="0"/>
                        <w:sz w:val="24"/>
                        <w:szCs w:val="24"/>
                        <w:lang w:val="en-US" w:eastAsia="zh-CN"/>
                      </w:rPr>
                      <w:t>成员</w:t>
                    </w:r>
                  </w:ins>
                  <w:ins w:id="20" w:author="张萍" w:date="2022-01-27T13:30:48Z">
                    <w:r>
                      <w:rPr>
                        <w:rFonts w:hint="eastAsia" w:ascii="仿宋" w:hAnsi="仿宋" w:eastAsia="仿宋" w:cs="仿宋"/>
                        <w:b/>
                        <w:kern w:val="0"/>
                        <w:sz w:val="24"/>
                        <w:szCs w:val="24"/>
                        <w:lang w:val="en-US" w:eastAsia="zh-CN"/>
                      </w:rPr>
                      <w:t>）</w:t>
                    </w:r>
                  </w:ins>
                </w:p>
              </w:tc>
            </w:tr>
          </w:tbl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2" w:hRule="atLeast"/>
          <w:jc w:val="center"/>
        </w:trPr>
        <w:tc>
          <w:tcPr>
            <w:tcW w:w="1029" w:type="pct"/>
            <w:vMerge w:val="restart"/>
            <w:tcBorders>
              <w:top w:val="single" w:color="auto" w:sz="4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国家专利</w:t>
            </w:r>
          </w:p>
          <w:p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4"/>
                <w:szCs w:val="28"/>
              </w:rPr>
              <w:t>(没有填无；如为他人专利，需另附授权书)</w:t>
            </w:r>
          </w:p>
        </w:tc>
        <w:tc>
          <w:tcPr>
            <w:tcW w:w="8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专利名称</w:t>
            </w:r>
          </w:p>
        </w:tc>
        <w:tc>
          <w:tcPr>
            <w:tcW w:w="308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仿宋" w:hAnsi="仿宋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1、</w:t>
            </w:r>
          </w:p>
          <w:p>
            <w:pPr>
              <w:jc w:val="left"/>
              <w:rPr>
                <w:rFonts w:ascii="仿宋" w:hAnsi="仿宋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2、</w:t>
            </w:r>
          </w:p>
          <w:p>
            <w:pPr>
              <w:jc w:val="left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2" w:hRule="atLeast"/>
          <w:jc w:val="center"/>
        </w:trPr>
        <w:tc>
          <w:tcPr>
            <w:tcW w:w="1029" w:type="pct"/>
            <w:vMerge w:val="continue"/>
            <w:tcBorders>
              <w:top w:val="single" w:color="auto" w:sz="4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8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国家专利状态(申请或授权)</w:t>
            </w:r>
          </w:p>
        </w:tc>
        <w:tc>
          <w:tcPr>
            <w:tcW w:w="7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1、</w:t>
            </w:r>
          </w:p>
          <w:p>
            <w:pPr>
              <w:jc w:val="left"/>
              <w:rPr>
                <w:rFonts w:ascii="仿宋" w:hAnsi="仿宋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2、</w:t>
            </w:r>
          </w:p>
          <w:p>
            <w:pPr>
              <w:jc w:val="left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3、</w:t>
            </w:r>
          </w:p>
        </w:tc>
        <w:tc>
          <w:tcPr>
            <w:tcW w:w="8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发明专利号</w:t>
            </w:r>
          </w:p>
        </w:tc>
        <w:tc>
          <w:tcPr>
            <w:tcW w:w="15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</w:tcPr>
          <w:p>
            <w:pPr>
              <w:jc w:val="left"/>
              <w:rPr>
                <w:rFonts w:ascii="仿宋" w:hAnsi="仿宋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1、</w:t>
            </w:r>
          </w:p>
          <w:p>
            <w:pPr>
              <w:jc w:val="left"/>
              <w:rPr>
                <w:rFonts w:ascii="仿宋" w:hAnsi="仿宋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2、</w:t>
            </w:r>
          </w:p>
          <w:p>
            <w:pPr>
              <w:jc w:val="left"/>
              <w:rPr>
                <w:rFonts w:ascii="仿宋" w:hAnsi="仿宋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3、</w:t>
            </w:r>
          </w:p>
        </w:tc>
      </w:tr>
    </w:tbl>
    <w:p>
      <w:pPr>
        <w:spacing w:line="560" w:lineRule="exact"/>
        <w:jc w:val="center"/>
        <w:rPr>
          <w:rFonts w:hint="eastAsia"/>
        </w:rPr>
      </w:pPr>
      <w:r>
        <w:br w:type="page"/>
      </w:r>
    </w:p>
    <w:p>
      <w:pPr>
        <w:widowControl/>
        <w:jc w:val="left"/>
        <w:rPr>
          <w:rFonts w:ascii="黑体" w:eastAsia="黑体"/>
          <w:sz w:val="36"/>
        </w:rPr>
      </w:pPr>
      <w:r>
        <w:rPr>
          <w:rFonts w:hint="eastAsia" w:ascii="黑体" w:eastAsia="黑体"/>
          <w:sz w:val="36"/>
        </w:rPr>
        <w:t>二、佐证材料</w:t>
      </w:r>
    </w:p>
    <w:p>
      <w:pPr>
        <w:widowControl/>
        <w:jc w:val="left"/>
        <w:rPr>
          <w:rFonts w:ascii="黑体" w:eastAsia="黑体"/>
          <w:sz w:val="24"/>
          <w:szCs w:val="24"/>
        </w:rPr>
      </w:pPr>
      <w:r>
        <w:rPr>
          <w:rFonts w:hint="eastAsia" w:ascii="黑体" w:eastAsia="黑体"/>
          <w:sz w:val="32"/>
          <w:szCs w:val="32"/>
        </w:rPr>
        <w:t>1、营业执照扫描件</w:t>
      </w:r>
      <w:r>
        <w:rPr>
          <w:rFonts w:hint="eastAsia" w:ascii="黑体" w:eastAsia="黑体"/>
          <w:sz w:val="24"/>
          <w:szCs w:val="24"/>
        </w:rPr>
        <w:t>（选填。详见填报说明。）</w:t>
      </w:r>
    </w:p>
    <w:p>
      <w:pPr>
        <w:widowControl/>
        <w:jc w:val="left"/>
        <w:rPr>
          <w:rFonts w:ascii="黑体" w:eastAsia="黑体"/>
          <w:sz w:val="24"/>
          <w:szCs w:val="24"/>
        </w:rPr>
      </w:pPr>
    </w:p>
    <w:p>
      <w:pPr>
        <w:widowControl/>
        <w:jc w:val="left"/>
        <w:rPr>
          <w:rFonts w:ascii="黑体" w:eastAsia="黑体"/>
          <w:sz w:val="24"/>
          <w:szCs w:val="24"/>
        </w:rPr>
      </w:pPr>
    </w:p>
    <w:p>
      <w:pPr>
        <w:widowControl/>
        <w:jc w:val="lef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2、国家</w:t>
      </w:r>
      <w:r>
        <w:rPr>
          <w:rFonts w:ascii="黑体" w:eastAsia="黑体"/>
          <w:sz w:val="32"/>
          <w:szCs w:val="32"/>
        </w:rPr>
        <w:t>专利</w:t>
      </w:r>
      <w:r>
        <w:rPr>
          <w:rFonts w:hint="eastAsia" w:ascii="黑体" w:eastAsia="黑体"/>
          <w:sz w:val="24"/>
          <w:szCs w:val="24"/>
        </w:rPr>
        <w:t>（选填。注</w:t>
      </w:r>
      <w:r>
        <w:rPr>
          <w:rFonts w:ascii="黑体" w:eastAsia="黑体"/>
          <w:sz w:val="24"/>
          <w:szCs w:val="24"/>
        </w:rPr>
        <w:t>：</w:t>
      </w:r>
      <w:r>
        <w:rPr>
          <w:rFonts w:hint="eastAsia" w:ascii="黑体" w:eastAsia="黑体"/>
          <w:sz w:val="24"/>
          <w:szCs w:val="24"/>
        </w:rPr>
        <w:t>如为他人专利，需另附授权书）</w:t>
      </w:r>
    </w:p>
    <w:p>
      <w:pPr>
        <w:widowControl/>
        <w:jc w:val="left"/>
        <w:rPr>
          <w:rFonts w:ascii="黑体" w:eastAsia="黑体"/>
          <w:sz w:val="32"/>
          <w:szCs w:val="32"/>
        </w:rPr>
      </w:pPr>
    </w:p>
    <w:p>
      <w:pPr>
        <w:widowControl/>
        <w:jc w:val="left"/>
        <w:rPr>
          <w:rFonts w:ascii="黑体" w:eastAsia="黑体"/>
          <w:sz w:val="36"/>
        </w:rPr>
      </w:pPr>
      <w:r>
        <w:rPr>
          <w:rFonts w:hint="eastAsia" w:ascii="黑体" w:eastAsia="黑体"/>
          <w:sz w:val="32"/>
          <w:szCs w:val="32"/>
        </w:rPr>
        <w:t>3、创业计划书</w:t>
      </w:r>
    </w:p>
    <w:p>
      <w:pPr>
        <w:widowControl/>
        <w:jc w:val="left"/>
        <w:rPr>
          <w:rFonts w:ascii="黑体" w:hAnsi="Calibri" w:eastAsia="黑体" w:cs="宋体"/>
          <w:color w:val="00B050"/>
          <w:sz w:val="24"/>
          <w:szCs w:val="24"/>
        </w:rPr>
      </w:pPr>
      <w:r>
        <w:rPr>
          <w:rFonts w:hint="eastAsia" w:ascii="黑体" w:hAnsi="Calibri" w:eastAsia="黑体" w:cs="宋体"/>
          <w:color w:val="00B050"/>
          <w:sz w:val="24"/>
          <w:szCs w:val="24"/>
        </w:rPr>
        <w:t>(创业计划书主要内容：公司简介、产品与服务、市场分析、营销策略、公司组织及管理、财务与融资分析、风险分析与应对策略等。</w:t>
      </w:r>
      <w:r>
        <w:rPr>
          <w:rFonts w:ascii="黑体" w:hAnsi="Calibri" w:eastAsia="黑体" w:cs="宋体"/>
          <w:color w:val="00B050"/>
          <w:sz w:val="24"/>
          <w:szCs w:val="24"/>
        </w:rPr>
        <w:t>)</w:t>
      </w:r>
    </w:p>
    <w:p>
      <w:pPr>
        <w:widowControl/>
        <w:jc w:val="left"/>
        <w:rPr>
          <w:rFonts w:hint="default" w:ascii="黑体" w:eastAsia="黑体"/>
          <w:sz w:val="24"/>
          <w:szCs w:val="24"/>
          <w:lang w:val="en-US" w:eastAsia="zh-CN"/>
        </w:rPr>
      </w:pPr>
      <w:bookmarkStart w:id="0" w:name="_GoBack"/>
      <w:bookmarkEnd w:id="0"/>
    </w:p>
    <w:p>
      <w:pPr>
        <w:widowControl/>
        <w:jc w:val="left"/>
        <w:rPr>
          <w:rFonts w:ascii="黑体" w:eastAsia="黑体"/>
          <w:sz w:val="24"/>
          <w:szCs w:val="24"/>
        </w:rPr>
      </w:pPr>
    </w:p>
    <w:p>
      <w:pPr>
        <w:widowControl/>
        <w:jc w:val="left"/>
        <w:rPr>
          <w:rFonts w:ascii="黑体" w:eastAsia="黑体"/>
          <w:sz w:val="36"/>
        </w:rPr>
      </w:pPr>
      <w:r>
        <w:rPr>
          <w:rFonts w:ascii="黑体" w:eastAsia="黑体"/>
          <w:sz w:val="36"/>
        </w:rPr>
        <w:br w:type="page"/>
      </w:r>
    </w:p>
    <w:p>
      <w:pPr>
        <w:spacing w:line="560" w:lineRule="exact"/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hint="eastAsia" w:asciiTheme="minorEastAsia" w:hAnsiTheme="minorEastAsia"/>
          <w:b/>
          <w:sz w:val="36"/>
          <w:szCs w:val="36"/>
        </w:rPr>
        <w:t>填报说明</w:t>
      </w:r>
    </w:p>
    <w:p>
      <w:pPr>
        <w:spacing w:line="560" w:lineRule="exact"/>
        <w:jc w:val="center"/>
        <w:rPr>
          <w:rFonts w:asciiTheme="minorEastAsia" w:hAnsiTheme="minorEastAsia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1．申报书格式要求：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（1）正文中文采用小四号宋体，数字和英文用Times New Roman字体，单位采用国际标准符号，变量均为斜体，全文采用1.5倍行距。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（2）如有标题，一级标题用四号黑体字，二级标题用小四黑体字，段前段后0.5行，1.5倍行距。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（3）表格要求：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①</w:t>
      </w:r>
      <w:r>
        <w:rPr>
          <w:rFonts w:hint="eastAsia" w:ascii="宋体" w:hAnsi="宋体"/>
          <w:sz w:val="24"/>
          <w:szCs w:val="24"/>
        </w:rPr>
        <w:t>所有表格均采用三线格格式，含有表序、中文表题。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②</w:t>
      </w:r>
      <w:r>
        <w:rPr>
          <w:rFonts w:hint="eastAsia" w:ascii="宋体" w:hAnsi="宋体"/>
          <w:sz w:val="24"/>
          <w:szCs w:val="24"/>
        </w:rPr>
        <w:t>表题采用五号宋体加黑，居中，序号从1开始排，序号与标题间用空格隔开，段前0.5行，段后0行。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③</w:t>
      </w:r>
      <w:r>
        <w:rPr>
          <w:rFonts w:hint="eastAsia" w:ascii="宋体" w:hAnsi="宋体"/>
          <w:sz w:val="24"/>
          <w:szCs w:val="24"/>
        </w:rPr>
        <w:t>表中内容采用五号字体、居中，表格窗口大小自动调整。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④</w:t>
      </w:r>
      <w:r>
        <w:rPr>
          <w:rFonts w:hint="eastAsia" w:ascii="宋体" w:hAnsi="宋体"/>
          <w:sz w:val="24"/>
          <w:szCs w:val="24"/>
        </w:rPr>
        <w:t>表格与表题应在一页，表题应在表格上方。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．申报书各部分表格可以</w:t>
      </w:r>
      <w:r>
        <w:rPr>
          <w:rFonts w:ascii="宋体" w:hAnsi="宋体"/>
          <w:sz w:val="24"/>
          <w:szCs w:val="24"/>
        </w:rPr>
        <w:t>向下延伸</w:t>
      </w:r>
      <w:r>
        <w:rPr>
          <w:rFonts w:hint="eastAsia" w:ascii="宋体" w:hAnsi="宋体"/>
          <w:sz w:val="24"/>
          <w:szCs w:val="24"/>
        </w:rPr>
        <w:t>，但不得对</w:t>
      </w:r>
      <w:r>
        <w:rPr>
          <w:rFonts w:ascii="宋体" w:hAnsi="宋体"/>
          <w:sz w:val="24"/>
          <w:szCs w:val="24"/>
        </w:rPr>
        <w:t>原</w:t>
      </w:r>
      <w:r>
        <w:rPr>
          <w:rFonts w:hint="eastAsia" w:ascii="宋体" w:hAnsi="宋体"/>
          <w:sz w:val="24"/>
          <w:szCs w:val="24"/>
        </w:rPr>
        <w:t>有表格进行增减。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．创业计划书格式自行确定，不做要求。</w:t>
      </w:r>
    </w:p>
    <w:p>
      <w:pPr>
        <w:spacing w:line="360" w:lineRule="auto"/>
        <w:ind w:firstLine="480" w:firstLineChars="200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4．</w:t>
      </w:r>
      <w:r>
        <w:rPr>
          <w:rFonts w:hint="eastAsia" w:ascii="宋体" w:hAnsi="宋体"/>
          <w:b/>
          <w:sz w:val="24"/>
          <w:szCs w:val="24"/>
          <w:highlight w:val="none"/>
          <w:rPrChange w:id="21" w:author="张萍" w:date="2022-01-27T13:31:35Z">
            <w:rPr>
              <w:rFonts w:hint="eastAsia" w:ascii="宋体" w:hAnsi="宋体"/>
              <w:b/>
              <w:sz w:val="24"/>
              <w:szCs w:val="24"/>
              <w:highlight w:val="yellow"/>
            </w:rPr>
          </w:rPrChange>
        </w:rPr>
        <w:t>申报书中需提供的佐证材料，请将团队成员、指导老师及申报单位的信息隐去。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</w:rPr>
        <w:t>．填完完成后，生成PDF文件，在网站的作品上传栏中进行上传。</w:t>
      </w:r>
    </w:p>
    <w:sectPr>
      <w:footerReference r:id="rId4" w:type="first"/>
      <w:footerReference r:id="rId3" w:type="default"/>
      <w:pgSz w:w="11906" w:h="16838"/>
      <w:pgMar w:top="567" w:right="1134" w:bottom="567" w:left="1134" w:header="851" w:footer="992" w:gutter="0"/>
      <w:pgNumType w:start="1"/>
      <w:cols w:space="425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42051815"/>
      <w:docPartObj>
        <w:docPartGallery w:val="autotext"/>
      </w:docPartObj>
    </w:sdtPr>
    <w:sdtContent>
      <w:sdt>
        <w:sdtPr>
          <w:id w:val="788097505"/>
          <w:docPartObj>
            <w:docPartGallery w:val="autotext"/>
          </w:docPartObj>
        </w:sdtPr>
        <w:sdtContent>
          <w:p>
            <w:pPr>
              <w:pStyle w:val="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 xml:space="preserve">PAGE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</w:rPr>
              <w:t>3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 xml:space="preserve">NUMPAGES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</w:rPr>
              <w:t>3</w:t>
            </w:r>
            <w:r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00993525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 xml:space="preserve">PAGE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</w:rPr>
              <w:t>1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 xml:space="preserve">NUMPAGES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</w:rPr>
              <w:t>1</w:t>
            </w:r>
            <w:r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4"/>
    </w:pP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张萍">
    <w15:presenceInfo w15:providerId="WPS Office" w15:userId="16445892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55F"/>
    <w:rsid w:val="000107F2"/>
    <w:rsid w:val="00012F23"/>
    <w:rsid w:val="000278E4"/>
    <w:rsid w:val="00033894"/>
    <w:rsid w:val="00064ED9"/>
    <w:rsid w:val="0006677A"/>
    <w:rsid w:val="0008467C"/>
    <w:rsid w:val="00097DF6"/>
    <w:rsid w:val="000A1BF1"/>
    <w:rsid w:val="000A58A4"/>
    <w:rsid w:val="000B1914"/>
    <w:rsid w:val="000B6291"/>
    <w:rsid w:val="000C624C"/>
    <w:rsid w:val="000C7B85"/>
    <w:rsid w:val="000C7CAB"/>
    <w:rsid w:val="000F1E74"/>
    <w:rsid w:val="001006EC"/>
    <w:rsid w:val="001023C9"/>
    <w:rsid w:val="00106977"/>
    <w:rsid w:val="00117987"/>
    <w:rsid w:val="00130134"/>
    <w:rsid w:val="00137AE0"/>
    <w:rsid w:val="00151008"/>
    <w:rsid w:val="00166518"/>
    <w:rsid w:val="00181CD8"/>
    <w:rsid w:val="00190FE5"/>
    <w:rsid w:val="001A2116"/>
    <w:rsid w:val="001B4623"/>
    <w:rsid w:val="001C44EC"/>
    <w:rsid w:val="001C455F"/>
    <w:rsid w:val="001C591F"/>
    <w:rsid w:val="00204D10"/>
    <w:rsid w:val="00213FD4"/>
    <w:rsid w:val="0021655F"/>
    <w:rsid w:val="00220E07"/>
    <w:rsid w:val="00226ABC"/>
    <w:rsid w:val="00233644"/>
    <w:rsid w:val="00235F5C"/>
    <w:rsid w:val="00240D35"/>
    <w:rsid w:val="00245DEE"/>
    <w:rsid w:val="002613C1"/>
    <w:rsid w:val="00280651"/>
    <w:rsid w:val="002A20B7"/>
    <w:rsid w:val="002B02A8"/>
    <w:rsid w:val="002B4A94"/>
    <w:rsid w:val="002C72A4"/>
    <w:rsid w:val="002E5421"/>
    <w:rsid w:val="003530DE"/>
    <w:rsid w:val="00355A7A"/>
    <w:rsid w:val="00357FEA"/>
    <w:rsid w:val="003707DD"/>
    <w:rsid w:val="00374046"/>
    <w:rsid w:val="003828F5"/>
    <w:rsid w:val="0038466F"/>
    <w:rsid w:val="00385644"/>
    <w:rsid w:val="00390E2C"/>
    <w:rsid w:val="003B0514"/>
    <w:rsid w:val="003F0861"/>
    <w:rsid w:val="003F5427"/>
    <w:rsid w:val="003F7279"/>
    <w:rsid w:val="0043665E"/>
    <w:rsid w:val="00481004"/>
    <w:rsid w:val="004A4438"/>
    <w:rsid w:val="004A6455"/>
    <w:rsid w:val="004A768A"/>
    <w:rsid w:val="004B21CD"/>
    <w:rsid w:val="004B7391"/>
    <w:rsid w:val="00507081"/>
    <w:rsid w:val="00557262"/>
    <w:rsid w:val="0057587B"/>
    <w:rsid w:val="00585EF6"/>
    <w:rsid w:val="00592701"/>
    <w:rsid w:val="00595C98"/>
    <w:rsid w:val="005B7043"/>
    <w:rsid w:val="005D5B03"/>
    <w:rsid w:val="005E30D5"/>
    <w:rsid w:val="005E7DDB"/>
    <w:rsid w:val="00600893"/>
    <w:rsid w:val="0062087E"/>
    <w:rsid w:val="0065567B"/>
    <w:rsid w:val="00657FA4"/>
    <w:rsid w:val="006629F9"/>
    <w:rsid w:val="00675166"/>
    <w:rsid w:val="00682C34"/>
    <w:rsid w:val="006A21ED"/>
    <w:rsid w:val="006A5335"/>
    <w:rsid w:val="006C3863"/>
    <w:rsid w:val="006E1E56"/>
    <w:rsid w:val="007124CA"/>
    <w:rsid w:val="00712915"/>
    <w:rsid w:val="00717707"/>
    <w:rsid w:val="00734116"/>
    <w:rsid w:val="00757696"/>
    <w:rsid w:val="007662BF"/>
    <w:rsid w:val="00781A54"/>
    <w:rsid w:val="007A5D44"/>
    <w:rsid w:val="007C6A42"/>
    <w:rsid w:val="007E1F95"/>
    <w:rsid w:val="007E2B89"/>
    <w:rsid w:val="007F2C0A"/>
    <w:rsid w:val="00801C90"/>
    <w:rsid w:val="00886871"/>
    <w:rsid w:val="008960EB"/>
    <w:rsid w:val="0089671D"/>
    <w:rsid w:val="008A1137"/>
    <w:rsid w:val="008A12CB"/>
    <w:rsid w:val="008A5ABC"/>
    <w:rsid w:val="008C1EE3"/>
    <w:rsid w:val="008D201A"/>
    <w:rsid w:val="008E0EFF"/>
    <w:rsid w:val="008E4DE7"/>
    <w:rsid w:val="008F2E0F"/>
    <w:rsid w:val="00900B5D"/>
    <w:rsid w:val="00906307"/>
    <w:rsid w:val="00910EB7"/>
    <w:rsid w:val="00915025"/>
    <w:rsid w:val="00915126"/>
    <w:rsid w:val="00950441"/>
    <w:rsid w:val="00975699"/>
    <w:rsid w:val="009838FD"/>
    <w:rsid w:val="009850CC"/>
    <w:rsid w:val="00987188"/>
    <w:rsid w:val="009922F9"/>
    <w:rsid w:val="009C0872"/>
    <w:rsid w:val="009C41E8"/>
    <w:rsid w:val="009F02DC"/>
    <w:rsid w:val="00A73813"/>
    <w:rsid w:val="00A75015"/>
    <w:rsid w:val="00AB0107"/>
    <w:rsid w:val="00AB1D7F"/>
    <w:rsid w:val="00AB2C0D"/>
    <w:rsid w:val="00AD3AAB"/>
    <w:rsid w:val="00AD7CAF"/>
    <w:rsid w:val="00AF3884"/>
    <w:rsid w:val="00AF4C85"/>
    <w:rsid w:val="00B13199"/>
    <w:rsid w:val="00B2259F"/>
    <w:rsid w:val="00B43166"/>
    <w:rsid w:val="00B51F85"/>
    <w:rsid w:val="00B777F8"/>
    <w:rsid w:val="00B80F0C"/>
    <w:rsid w:val="00B82908"/>
    <w:rsid w:val="00B852A2"/>
    <w:rsid w:val="00B965C3"/>
    <w:rsid w:val="00BB75C0"/>
    <w:rsid w:val="00BD515E"/>
    <w:rsid w:val="00BE27A8"/>
    <w:rsid w:val="00BF08EA"/>
    <w:rsid w:val="00C0626C"/>
    <w:rsid w:val="00C15599"/>
    <w:rsid w:val="00C23DAA"/>
    <w:rsid w:val="00C458C0"/>
    <w:rsid w:val="00C4615E"/>
    <w:rsid w:val="00C47755"/>
    <w:rsid w:val="00C52604"/>
    <w:rsid w:val="00C568CF"/>
    <w:rsid w:val="00C6426F"/>
    <w:rsid w:val="00C81FD9"/>
    <w:rsid w:val="00C834D2"/>
    <w:rsid w:val="00C95352"/>
    <w:rsid w:val="00CD1E02"/>
    <w:rsid w:val="00CD2E14"/>
    <w:rsid w:val="00CE64C4"/>
    <w:rsid w:val="00CE7358"/>
    <w:rsid w:val="00D127EF"/>
    <w:rsid w:val="00D13052"/>
    <w:rsid w:val="00D137D6"/>
    <w:rsid w:val="00D3195E"/>
    <w:rsid w:val="00D44A2D"/>
    <w:rsid w:val="00D51D05"/>
    <w:rsid w:val="00D537DD"/>
    <w:rsid w:val="00D53F0F"/>
    <w:rsid w:val="00D65923"/>
    <w:rsid w:val="00D830A1"/>
    <w:rsid w:val="00DB5CE2"/>
    <w:rsid w:val="00DB769A"/>
    <w:rsid w:val="00DC1B98"/>
    <w:rsid w:val="00DC7D00"/>
    <w:rsid w:val="00DF2D5F"/>
    <w:rsid w:val="00DF576D"/>
    <w:rsid w:val="00E10E0A"/>
    <w:rsid w:val="00E131D1"/>
    <w:rsid w:val="00E164F8"/>
    <w:rsid w:val="00E23CD6"/>
    <w:rsid w:val="00E275C0"/>
    <w:rsid w:val="00E4441D"/>
    <w:rsid w:val="00E5056C"/>
    <w:rsid w:val="00E65976"/>
    <w:rsid w:val="00E70086"/>
    <w:rsid w:val="00E748F1"/>
    <w:rsid w:val="00E925D2"/>
    <w:rsid w:val="00EB2D7E"/>
    <w:rsid w:val="00EC7B88"/>
    <w:rsid w:val="00ED3A41"/>
    <w:rsid w:val="00EE5339"/>
    <w:rsid w:val="00EE5F3D"/>
    <w:rsid w:val="00EE655A"/>
    <w:rsid w:val="00EF1283"/>
    <w:rsid w:val="00F10EC8"/>
    <w:rsid w:val="00F15DD7"/>
    <w:rsid w:val="00F16BED"/>
    <w:rsid w:val="00F40661"/>
    <w:rsid w:val="00F72265"/>
    <w:rsid w:val="00F941C1"/>
    <w:rsid w:val="00FB15D9"/>
    <w:rsid w:val="00FB441B"/>
    <w:rsid w:val="00FE5491"/>
    <w:rsid w:val="00FF3157"/>
    <w:rsid w:val="00FF6D3B"/>
    <w:rsid w:val="27136CF2"/>
    <w:rsid w:val="2AE45A11"/>
    <w:rsid w:val="54CB61FB"/>
    <w:rsid w:val="5DC2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nhideWhenUsed="0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nhideWhenUsed="0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uiPriority w:val="99"/>
    <w:rPr>
      <w:sz w:val="18"/>
      <w:szCs w:val="18"/>
    </w:rPr>
  </w:style>
  <w:style w:type="paragraph" w:styleId="4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next w:val="1"/>
    <w:link w:val="18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7">
    <w:name w:val="toc 2"/>
    <w:basedOn w:val="1"/>
    <w:next w:val="1"/>
    <w:qFormat/>
    <w:uiPriority w:val="39"/>
    <w:pPr>
      <w:ind w:left="420" w:leftChars="200"/>
    </w:p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0">
    <w:name w:val="Table Grid"/>
    <w:basedOn w:val="9"/>
    <w:qFormat/>
    <w:uiPriority w:val="5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Hyperlink"/>
    <w:basedOn w:val="11"/>
    <w:qFormat/>
    <w:uiPriority w:val="99"/>
    <w:rPr>
      <w:color w:val="0000FF"/>
      <w:u w:val="single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0"/>
    </w:rPr>
  </w:style>
  <w:style w:type="paragraph" w:customStyle="1" w:styleId="14">
    <w:name w:val="列出段落1"/>
    <w:basedOn w:val="1"/>
    <w:qFormat/>
    <w:uiPriority w:val="0"/>
    <w:pPr>
      <w:ind w:firstLine="420" w:firstLineChars="200"/>
    </w:pPr>
    <w:rPr>
      <w:rFonts w:ascii="Calibri" w:hAnsi="Calibri" w:eastAsia="宋体" w:cs="Calibri"/>
      <w:szCs w:val="21"/>
    </w:rPr>
  </w:style>
  <w:style w:type="character" w:customStyle="1" w:styleId="15">
    <w:name w:val="页眉 字符"/>
    <w:basedOn w:val="11"/>
    <w:link w:val="5"/>
    <w:qFormat/>
    <w:uiPriority w:val="99"/>
    <w:rPr>
      <w:sz w:val="18"/>
      <w:szCs w:val="18"/>
    </w:rPr>
  </w:style>
  <w:style w:type="character" w:customStyle="1" w:styleId="16">
    <w:name w:val="页脚 字符"/>
    <w:basedOn w:val="11"/>
    <w:link w:val="4"/>
    <w:qFormat/>
    <w:uiPriority w:val="99"/>
    <w:rPr>
      <w:sz w:val="18"/>
      <w:szCs w:val="18"/>
    </w:rPr>
  </w:style>
  <w:style w:type="character" w:customStyle="1" w:styleId="17">
    <w:name w:val="批注框文本 字符"/>
    <w:basedOn w:val="11"/>
    <w:link w:val="3"/>
    <w:qFormat/>
    <w:uiPriority w:val="99"/>
    <w:rPr>
      <w:sz w:val="18"/>
      <w:szCs w:val="18"/>
    </w:rPr>
  </w:style>
  <w:style w:type="character" w:customStyle="1" w:styleId="18">
    <w:name w:val="副标题 字符"/>
    <w:basedOn w:val="11"/>
    <w:link w:val="6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9">
    <w:name w:val="标题 1 字符"/>
    <w:basedOn w:val="11"/>
    <w:link w:val="2"/>
    <w:qFormat/>
    <w:uiPriority w:val="9"/>
    <w:rPr>
      <w:b/>
      <w:bCs/>
      <w:kern w:val="44"/>
      <w:sz w:val="44"/>
      <w:szCs w:val="44"/>
    </w:rPr>
  </w:style>
  <w:style w:type="paragraph" w:customStyle="1" w:styleId="20">
    <w:name w:val="TOC 标题1"/>
    <w:basedOn w:val="2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65F91"/>
      <w:kern w:val="0"/>
      <w:sz w:val="28"/>
      <w:szCs w:val="28"/>
    </w:rPr>
  </w:style>
  <w:style w:type="character" w:customStyle="1" w:styleId="21">
    <w:name w:val="不明显强调1"/>
    <w:basedOn w:val="11"/>
    <w:qFormat/>
    <w:uiPriority w:val="1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customStyle="1" w:styleId="22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A7AB8CA-4F76-4D48-89C0-8F5958B7289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dell</Company>
  <Pages>4</Pages>
  <Words>126</Words>
  <Characters>721</Characters>
  <Lines>6</Lines>
  <Paragraphs>1</Paragraphs>
  <TotalTime>25</TotalTime>
  <ScaleCrop>false</ScaleCrop>
  <LinksUpToDate>false</LinksUpToDate>
  <CharactersWithSpaces>846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2021-04-15T03:05:00Z</dcterms:created>
  <dc:creator>d</dc:creator>
  <cp:lastModifiedBy>张萍</cp:lastModifiedBy>
  <cp:lastPrinted>2019-01-15T02:45:00Z</cp:lastPrinted>
  <dcterms:modified xsi:type="dcterms:W3CDTF">2022-01-27T05:33:58Z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06659B453BF94DBEB24ABEF0A703163F</vt:lpwstr>
  </property>
</Properties>
</file>